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F1A" w:rsidRDefault="001D21F9" w:rsidP="00C74168">
      <w:pPr>
        <w:pStyle w:val="Heading1"/>
        <w:framePr w:w="0" w:vSpace="0" w:wrap="auto" w:vAnchor="margin" w:hAnchor="text" w:xAlign="left" w:yAlign="inline"/>
        <w:pBdr>
          <w:top w:val="none" w:sz="0" w:space="0" w:color="auto"/>
          <w:left w:val="none" w:sz="0" w:space="0" w:color="auto"/>
          <w:bottom w:val="none" w:sz="0" w:space="0" w:color="auto"/>
          <w:right w:val="none" w:sz="0" w:space="0" w:color="auto"/>
        </w:pBdr>
        <w:spacing w:before="0"/>
        <w:rPr>
          <w:rFonts w:ascii="Times New Roman" w:hAnsi="Times New Roman"/>
          <w:szCs w:val="36"/>
        </w:rPr>
      </w:pPr>
      <w:r w:rsidRPr="00D917F3">
        <w:rPr>
          <w:rFonts w:ascii="Times New Roman" w:hAnsi="Times New Roman"/>
          <w:szCs w:val="36"/>
        </w:rPr>
        <w:t xml:space="preserve">Chapter </w:t>
      </w:r>
      <w:r w:rsidR="00882FBD">
        <w:rPr>
          <w:rFonts w:ascii="Times New Roman" w:hAnsi="Times New Roman"/>
          <w:szCs w:val="36"/>
        </w:rPr>
        <w:t>2</w:t>
      </w:r>
    </w:p>
    <w:p w:rsidR="001A7B34" w:rsidRDefault="00882FBD" w:rsidP="00C74168">
      <w:pPr>
        <w:pStyle w:val="Caption"/>
        <w:framePr w:w="0" w:vSpace="0" w:wrap="auto" w:vAnchor="margin" w:hAnchor="text" w:xAlign="left" w:yAlign="inline"/>
        <w:pBdr>
          <w:bottom w:val="single" w:sz="4" w:space="1" w:color="auto"/>
        </w:pBdr>
        <w:spacing w:after="0"/>
        <w:outlineLvl w:val="0"/>
        <w:rPr>
          <w:rFonts w:ascii="Times New Roman" w:hAnsi="Times New Roman"/>
          <w:sz w:val="36"/>
          <w:szCs w:val="36"/>
        </w:rPr>
      </w:pPr>
      <w:r w:rsidRPr="00882FBD">
        <w:rPr>
          <w:rFonts w:ascii="Times New Roman" w:hAnsi="Times New Roman"/>
          <w:sz w:val="36"/>
          <w:szCs w:val="36"/>
        </w:rPr>
        <w:t>Financial Statements, Cash Flow, and Taxes</w:t>
      </w:r>
    </w:p>
    <w:p w:rsidR="001D21F9" w:rsidRPr="00036F07" w:rsidRDefault="001D21F9">
      <w:pPr>
        <w:pStyle w:val="Caption"/>
        <w:framePr w:w="0" w:vSpace="0" w:wrap="auto" w:vAnchor="margin" w:hAnchor="text" w:xAlign="left" w:yAlign="inline"/>
        <w:outlineLvl w:val="0"/>
        <w:rPr>
          <w:rFonts w:ascii="Times New Roman" w:hAnsi="Times New Roman"/>
          <w:szCs w:val="28"/>
        </w:rPr>
      </w:pPr>
      <w:r w:rsidRPr="00036F07">
        <w:rPr>
          <w:rFonts w:ascii="Times New Roman" w:hAnsi="Times New Roman"/>
          <w:szCs w:val="28"/>
        </w:rPr>
        <w:t>ANSWERS TO END-OF-CHAPTER QUESTIONS</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F86BA4" w:rsidP="00D917F3">
      <w:pPr>
        <w:widowControl/>
        <w:tabs>
          <w:tab w:val="left" w:pos="-1080"/>
          <w:tab w:val="left" w:pos="-720"/>
          <w:tab w:val="left" w:pos="0"/>
          <w:tab w:val="left" w:pos="720"/>
          <w:tab w:val="left" w:pos="1080"/>
        </w:tabs>
        <w:ind w:left="1080" w:hanging="1080"/>
        <w:jc w:val="both"/>
        <w:rPr>
          <w:rFonts w:ascii="Times New Roman" w:hAnsi="Times New Roman"/>
          <w:szCs w:val="24"/>
        </w:rPr>
      </w:pPr>
      <w:ins w:id="0" w:author="Amelia Bell" w:date="2013-10-06T20:55:00Z">
        <w:del w:id="1" w:author="Mike Ehrhardt" w:date="2015-02-13T13:42:00Z">
          <w:r w:rsidDel="00A714C8">
            <w:rPr>
              <w:rFonts w:ascii="Times New Roman" w:hAnsi="Times New Roman"/>
              <w:szCs w:val="24"/>
            </w:rPr>
            <w:delText>7</w:delText>
          </w:r>
        </w:del>
      </w:ins>
      <w:proofErr w:type="gramStart"/>
      <w:r w:rsidR="00CF612F">
        <w:rPr>
          <w:rFonts w:ascii="Times New Roman" w:hAnsi="Times New Roman"/>
          <w:szCs w:val="24"/>
        </w:rPr>
        <w:t>2-</w:t>
      </w:r>
      <w:r w:rsidR="001D21F9">
        <w:rPr>
          <w:rFonts w:ascii="Times New Roman" w:hAnsi="Times New Roman"/>
          <w:szCs w:val="24"/>
        </w:rPr>
        <w:t>1</w:t>
      </w:r>
      <w:r w:rsidR="001D21F9">
        <w:rPr>
          <w:rFonts w:ascii="Times New Roman" w:hAnsi="Times New Roman"/>
          <w:szCs w:val="24"/>
        </w:rPr>
        <w:tab/>
        <w:t>a.</w:t>
      </w:r>
      <w:proofErr w:type="gramEnd"/>
      <w:r w:rsidR="001D21F9">
        <w:rPr>
          <w:rFonts w:ascii="Times New Roman" w:hAnsi="Times New Roman"/>
          <w:szCs w:val="24"/>
        </w:rPr>
        <w:tab/>
        <w:t>The annual report is a report issued annually by a corporation to its stockholders.  It contains basic financial statements, as well as management’s opinion of the past year’s operations and the firm’s future prospects.  A firm’s balance sheet is a statement of the firm’s financial position at a specific point in time.  It specifically lists the firm’s assets on the left-hand side of the balance sheet, while the right-hand side shows its liabilities and equity, or the claims against these assets.  An income statement is a statement summarizing the firm’s revenues and expenses over an accounting period.  Net sales are shown at the top of each statement, after which various costs, including income taxes, are subtracted to obtain the net income available to common stockholders.  The bottom of the statement reports earnings and dividends per share.</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Common Stockholders’ Equity (Net Worth) is the capital supplied by common stockholders--capital stock, paid-in capital, retained earnings, and, occasionally, certain reserves.  Paid-in capital is the difference between the stock’s par value and what stockholders paid when they bought newly issued shares.  Retained earnings is the portion of the firm’s earnings that have been saved rather than paid out as dividends.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 xml:space="preserve">The statement of </w:t>
      </w:r>
      <w:r w:rsidR="00B122AB">
        <w:rPr>
          <w:rFonts w:ascii="Times New Roman" w:hAnsi="Times New Roman"/>
          <w:szCs w:val="24"/>
        </w:rPr>
        <w:t>stockholders’ equity</w:t>
      </w:r>
      <w:r>
        <w:rPr>
          <w:rFonts w:ascii="Times New Roman" w:hAnsi="Times New Roman"/>
          <w:szCs w:val="24"/>
        </w:rPr>
        <w:t xml:space="preserve"> shows how much of the firm’s earnings were retained in the business rather than paid out in dividends.</w:t>
      </w:r>
      <w:r w:rsidR="006275BB">
        <w:rPr>
          <w:rFonts w:ascii="Times New Roman" w:hAnsi="Times New Roman"/>
          <w:szCs w:val="24"/>
        </w:rPr>
        <w:t xml:space="preserve"> It also shows the resulting balance of the retained earnings account and the stockholders’ equity account.</w:t>
      </w:r>
      <w:r>
        <w:rPr>
          <w:rFonts w:ascii="Times New Roman" w:hAnsi="Times New Roman"/>
          <w:szCs w:val="24"/>
        </w:rPr>
        <w:t xml:space="preserve"> Note that retained earnings represents a claim against assets, not assets per se.  Firms retain earnings primarily to expand the business, not to accumulate cash in a bank account.  The statement of cash flows reports the impact of a firm’s operating, investing, and financing activities on cash flows over an accounting period.</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d.</w:t>
      </w:r>
      <w:r>
        <w:rPr>
          <w:rFonts w:ascii="Times New Roman" w:hAnsi="Times New Roman"/>
          <w:szCs w:val="24"/>
        </w:rPr>
        <w:tab/>
        <w:t>Depreciation is a non-cash charge against tangible assets, such as buildings or machines.  It is taken for the purpose of showing an asset’s estimated dollar cost of the capital equipment used up in the production process.  Amortization is a non-cash charge against intangible assets, such as goodwill.  EBITDA is earnings before interest, taxes, depreciation, and amortization.</w:t>
      </w: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p>
    <w:p w:rsidR="001D21F9" w:rsidRDefault="001D21F9" w:rsidP="00D917F3">
      <w:pPr>
        <w:keepNext/>
        <w:keepLines/>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lastRenderedPageBreak/>
        <w:t>e.</w:t>
      </w:r>
      <w:r>
        <w:rPr>
          <w:rFonts w:ascii="Times New Roman" w:hAnsi="Times New Roman"/>
          <w:szCs w:val="24"/>
        </w:rPr>
        <w:tab/>
        <w:t>Operating current assets are the current assets used to support operations, such as cash, accounts receivable, and inventory.  It does not include short-term investments.  Operating current liabilities are the current liabilities that are a natural consequence of the firm’s operations, such as accounts payable and accruals.  It does not include notes payable or any other short-term debt that charges interest.  Net operating working capital is operating current assets minus operating current liabilities.  Total net operating capital is sum of net operating working capital and operating long-term assets, such as net plant and equipment.  Operating capital also is equal to the net amount of capital raised from investors.  This is the amount of interest-bearing debt plus preferred stock plus common equity minus short-term investments.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f.</w:t>
      </w:r>
      <w:r>
        <w:rPr>
          <w:rFonts w:ascii="Times New Roman" w:hAnsi="Times New Roman"/>
          <w:szCs w:val="24"/>
        </w:rPr>
        <w:tab/>
        <w:t>Accounting profit is a firm’s net income as reported on its income statement.  Net cash flow, as opposed to accounting net income, is the sum of net income plus non-cash adjustments.  NOPAT, net operating profit after taxes, is the amount of profit a company would generate if it had no debt and no financial assets.  Free cash flow is the cash flow actually available for distribution to investors after the company has made all investments in fixed assets and working capital necessary to sustain ongoing operations.</w:t>
      </w:r>
      <w:r w:rsidR="00CF612F">
        <w:rPr>
          <w:rFonts w:ascii="Times New Roman" w:hAnsi="Times New Roman"/>
          <w:szCs w:val="24"/>
        </w:rPr>
        <w:t xml:space="preserve"> Return on invested capital is equal to NOPAT divided by total net operating capital. It shows the rate of return that is generated by assets.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g.</w:t>
      </w:r>
      <w:r>
        <w:rPr>
          <w:rFonts w:ascii="Times New Roman" w:hAnsi="Times New Roman"/>
          <w:szCs w:val="24"/>
        </w:rPr>
        <w:tab/>
        <w:t>Market value added is the difference between the market value of the firm (i.e., the sum of the market value of common equity, the market value of debt, and the market value of preferred stock) and the book value of the firm’s common equity, debt, and preferred stock.  If the book values of debt and preferred stock are equal to their market values, then MVA is also equal to the difference between the market value of equity and the amount of equity capital that investors supplied.  Economic value added represents the residual income that remains after the cost of all capital, including equity capital, has been deducted.</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h.</w:t>
      </w:r>
      <w:r>
        <w:rPr>
          <w:rFonts w:ascii="Times New Roman" w:hAnsi="Times New Roman"/>
          <w:szCs w:val="24"/>
        </w:rPr>
        <w:tab/>
        <w:t>A progressive tax means the higher one’s income, the larger the percentage paid in taxes.  Taxable income is defined as gross income less a set of exemptions and deductions which are spelled out in the instructions to the tax forms individuals must file.  Marginal tax rate is defined as the tax rate on the last unit of income.  Average tax rate is calculated by taking the total amount of tax paid divided by taxable income.</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i.</w:t>
      </w:r>
      <w:r>
        <w:rPr>
          <w:rFonts w:ascii="Times New Roman" w:hAnsi="Times New Roman"/>
          <w:szCs w:val="24"/>
        </w:rPr>
        <w:tab/>
        <w:t>Capital gain (loss) is the profit (loss) from the sale of a capital asset for more (less) than its purchase price.  Ordinary corporate operating losses can be carried backward for 2 years or forward for 20 years to offset taxable income in a given year.</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513539">
      <w:pPr>
        <w:keepNext/>
        <w:keepLines/>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lastRenderedPageBreak/>
        <w:t>j.</w:t>
      </w:r>
      <w:r>
        <w:rPr>
          <w:rFonts w:ascii="Times New Roman" w:hAnsi="Times New Roman"/>
          <w:szCs w:val="24"/>
        </w:rPr>
        <w:tab/>
        <w:t>Improper accumulation is the retention of earnings by a business for the purpose of enabling stockholders to avoid personal income taxes on dividends.  An S corporation is a small corporation which, under Subchapter S of the Internal Revenue Code, elects to be taxed as a proprietorship or a partnership yet retains limited liability and other benefits of the corporate form of organization.</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A0B7B" w:rsidP="00D917F3">
      <w:pPr>
        <w:widowControl/>
        <w:tabs>
          <w:tab w:val="left" w:pos="-1080"/>
          <w:tab w:val="left" w:pos="-720"/>
          <w:tab w:val="left" w:pos="0"/>
          <w:tab w:val="left" w:pos="720"/>
          <w:tab w:val="left" w:pos="1080"/>
        </w:tabs>
        <w:ind w:left="720" w:hanging="720"/>
        <w:jc w:val="both"/>
        <w:rPr>
          <w:rFonts w:ascii="Times New Roman" w:hAnsi="Times New Roman"/>
          <w:szCs w:val="24"/>
        </w:rPr>
      </w:pPr>
      <w:del w:id="2" w:author="Mike Ehrhardt" w:date="2015-02-13T13:43:00Z">
        <w:r w:rsidDel="00A714C8">
          <w:rPr>
            <w:rFonts w:ascii="Times New Roman" w:hAnsi="Times New Roman"/>
            <w:szCs w:val="24"/>
          </w:rPr>
          <w:delText>6</w:delText>
        </w:r>
        <w:r w:rsidR="00CF612F" w:rsidDel="00A714C8">
          <w:rPr>
            <w:rFonts w:ascii="Times New Roman" w:hAnsi="Times New Roman"/>
            <w:szCs w:val="24"/>
          </w:rPr>
          <w:delText>-</w:delText>
        </w:r>
      </w:del>
      <w:ins w:id="3" w:author="Mike Ehrhardt" w:date="2015-02-13T13:43:00Z">
        <w:r w:rsidR="00A714C8">
          <w:rPr>
            <w:rFonts w:ascii="Times New Roman" w:hAnsi="Times New Roman"/>
            <w:szCs w:val="24"/>
          </w:rPr>
          <w:t>2-</w:t>
        </w:r>
      </w:ins>
      <w:r w:rsidR="001D21F9">
        <w:rPr>
          <w:rFonts w:ascii="Times New Roman" w:hAnsi="Times New Roman"/>
          <w:szCs w:val="24"/>
        </w:rPr>
        <w:t>2</w:t>
      </w:r>
      <w:r w:rsidR="001D21F9">
        <w:rPr>
          <w:rFonts w:ascii="Times New Roman" w:hAnsi="Times New Roman"/>
          <w:szCs w:val="24"/>
        </w:rPr>
        <w:tab/>
        <w:t xml:space="preserve">The four financial statements contained in most annual reports are the balance sheet, income statement, statement of </w:t>
      </w:r>
      <w:r w:rsidR="005D46E1">
        <w:rPr>
          <w:rFonts w:ascii="Times New Roman" w:hAnsi="Times New Roman"/>
          <w:szCs w:val="24"/>
        </w:rPr>
        <w:t>stockholders’ equity</w:t>
      </w:r>
      <w:r w:rsidR="001D21F9">
        <w:rPr>
          <w:rFonts w:ascii="Times New Roman" w:hAnsi="Times New Roman"/>
          <w:szCs w:val="24"/>
        </w:rPr>
        <w:t>, and statement of cash flows.</w:t>
      </w:r>
    </w:p>
    <w:p w:rsidR="001D21F9" w:rsidRDefault="001D21F9" w:rsidP="00D917F3">
      <w:pPr>
        <w:widowControl/>
        <w:tabs>
          <w:tab w:val="left" w:pos="-1080"/>
          <w:tab w:val="left" w:pos="-720"/>
          <w:tab w:val="left" w:pos="0"/>
          <w:tab w:val="left" w:pos="720"/>
          <w:tab w:val="left" w:pos="1080"/>
        </w:tabs>
        <w:ind w:left="720" w:hanging="720"/>
        <w:jc w:val="both"/>
        <w:rPr>
          <w:rFonts w:ascii="Times New Roman" w:hAnsi="Times New Roman"/>
          <w:szCs w:val="24"/>
        </w:rPr>
      </w:pPr>
    </w:p>
    <w:p w:rsidR="001D21F9" w:rsidRDefault="001A0B7B" w:rsidP="00D917F3">
      <w:pPr>
        <w:widowControl/>
        <w:tabs>
          <w:tab w:val="left" w:pos="-1080"/>
          <w:tab w:val="left" w:pos="-720"/>
          <w:tab w:val="left" w:pos="0"/>
          <w:tab w:val="left" w:pos="720"/>
          <w:tab w:val="left" w:pos="1080"/>
        </w:tabs>
        <w:ind w:left="720" w:hanging="720"/>
        <w:jc w:val="both"/>
        <w:rPr>
          <w:rFonts w:ascii="Times New Roman" w:hAnsi="Times New Roman"/>
          <w:szCs w:val="24"/>
        </w:rPr>
      </w:pPr>
      <w:del w:id="4" w:author="Mike Ehrhardt" w:date="2015-02-13T13:43:00Z">
        <w:r w:rsidDel="00A714C8">
          <w:rPr>
            <w:rFonts w:ascii="Times New Roman" w:hAnsi="Times New Roman"/>
            <w:szCs w:val="24"/>
          </w:rPr>
          <w:delText>6</w:delText>
        </w:r>
        <w:r w:rsidR="00CF612F" w:rsidDel="00A714C8">
          <w:rPr>
            <w:rFonts w:ascii="Times New Roman" w:hAnsi="Times New Roman"/>
            <w:szCs w:val="24"/>
          </w:rPr>
          <w:delText>-</w:delText>
        </w:r>
      </w:del>
      <w:ins w:id="5" w:author="Mike Ehrhardt" w:date="2015-02-13T13:43:00Z">
        <w:r w:rsidR="00A714C8">
          <w:rPr>
            <w:rFonts w:ascii="Times New Roman" w:hAnsi="Times New Roman"/>
            <w:szCs w:val="24"/>
          </w:rPr>
          <w:t>2-</w:t>
        </w:r>
      </w:ins>
      <w:r w:rsidR="001D21F9">
        <w:rPr>
          <w:rFonts w:ascii="Times New Roman" w:hAnsi="Times New Roman"/>
          <w:szCs w:val="24"/>
        </w:rPr>
        <w:t>3</w:t>
      </w:r>
      <w:r w:rsidR="001D21F9">
        <w:rPr>
          <w:rFonts w:ascii="Times New Roman" w:hAnsi="Times New Roman"/>
          <w:szCs w:val="24"/>
        </w:rPr>
        <w:tab/>
        <w:t xml:space="preserve">No, because the $20 million of retained earnings </w:t>
      </w:r>
      <w:r w:rsidR="005D46E1">
        <w:rPr>
          <w:rFonts w:ascii="Times New Roman" w:hAnsi="Times New Roman"/>
          <w:szCs w:val="24"/>
        </w:rPr>
        <w:t>doesn’t mean the company has $20 million in cash</w:t>
      </w:r>
      <w:r w:rsidR="001D21F9">
        <w:rPr>
          <w:rFonts w:ascii="Times New Roman" w:hAnsi="Times New Roman"/>
          <w:szCs w:val="24"/>
        </w:rPr>
        <w:t xml:space="preserve">.  The retained earnings figure represents </w:t>
      </w:r>
      <w:r w:rsidR="005D46E1">
        <w:rPr>
          <w:rFonts w:ascii="Times New Roman" w:hAnsi="Times New Roman"/>
          <w:szCs w:val="24"/>
        </w:rPr>
        <w:t xml:space="preserve">cumulative amount of net income that the firm has not paid out as dividends during its entire history. Thus, most of the reinvested earnings were probably spent on </w:t>
      </w:r>
      <w:r w:rsidR="001D21F9">
        <w:rPr>
          <w:rFonts w:ascii="Times New Roman" w:hAnsi="Times New Roman"/>
          <w:szCs w:val="24"/>
        </w:rPr>
        <w:t>the firm’s</w:t>
      </w:r>
      <w:r w:rsidR="005D46E1">
        <w:rPr>
          <w:rFonts w:ascii="Times New Roman" w:hAnsi="Times New Roman"/>
          <w:szCs w:val="24"/>
        </w:rPr>
        <w:t xml:space="preserve"> operating</w:t>
      </w:r>
      <w:r w:rsidR="001D21F9">
        <w:rPr>
          <w:rFonts w:ascii="Times New Roman" w:hAnsi="Times New Roman"/>
          <w:szCs w:val="24"/>
        </w:rPr>
        <w:t xml:space="preserve"> assets</w:t>
      </w:r>
      <w:r w:rsidR="005D46E1">
        <w:rPr>
          <w:rFonts w:ascii="Times New Roman" w:hAnsi="Times New Roman"/>
          <w:szCs w:val="24"/>
        </w:rPr>
        <w:t>, such as buildings and equipment</w:t>
      </w:r>
      <w:r w:rsidR="001D21F9">
        <w:rPr>
          <w:rFonts w:ascii="Times New Roman" w:hAnsi="Times New Roman"/>
          <w:szCs w:val="24"/>
        </w:rPr>
        <w:t>.</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A0B7B" w:rsidP="00D917F3">
      <w:pPr>
        <w:widowControl/>
        <w:tabs>
          <w:tab w:val="left" w:pos="-1080"/>
          <w:tab w:val="left" w:pos="-720"/>
          <w:tab w:val="left" w:pos="0"/>
          <w:tab w:val="left" w:pos="720"/>
          <w:tab w:val="left" w:pos="1080"/>
        </w:tabs>
        <w:ind w:left="720" w:hanging="720"/>
        <w:jc w:val="both"/>
        <w:rPr>
          <w:rFonts w:ascii="Times New Roman" w:hAnsi="Times New Roman"/>
          <w:szCs w:val="24"/>
        </w:rPr>
      </w:pPr>
      <w:del w:id="6" w:author="Mike Ehrhardt" w:date="2015-02-13T13:43:00Z">
        <w:r w:rsidDel="00A714C8">
          <w:rPr>
            <w:rFonts w:ascii="Times New Roman" w:hAnsi="Times New Roman"/>
            <w:szCs w:val="24"/>
          </w:rPr>
          <w:delText>6</w:delText>
        </w:r>
        <w:r w:rsidR="00CF612F" w:rsidDel="00A714C8">
          <w:rPr>
            <w:rFonts w:ascii="Times New Roman" w:hAnsi="Times New Roman"/>
            <w:szCs w:val="24"/>
          </w:rPr>
          <w:delText>-</w:delText>
        </w:r>
      </w:del>
      <w:ins w:id="7" w:author="Mike Ehrhardt" w:date="2015-02-13T13:43:00Z">
        <w:r w:rsidR="00A714C8">
          <w:rPr>
            <w:rFonts w:ascii="Times New Roman" w:hAnsi="Times New Roman"/>
            <w:szCs w:val="24"/>
          </w:rPr>
          <w:t>2-</w:t>
        </w:r>
      </w:ins>
      <w:r w:rsidR="001D21F9">
        <w:rPr>
          <w:rFonts w:ascii="Times New Roman" w:hAnsi="Times New Roman"/>
          <w:szCs w:val="24"/>
        </w:rPr>
        <w:t>5</w:t>
      </w:r>
      <w:r w:rsidR="001D21F9">
        <w:rPr>
          <w:rFonts w:ascii="Times New Roman" w:hAnsi="Times New Roman"/>
          <w:szCs w:val="24"/>
        </w:rPr>
        <w:tab/>
        <w:t>Operating capital is the amount of interest bearing debt,</w:t>
      </w:r>
      <w:r w:rsidR="0005368A">
        <w:rPr>
          <w:rFonts w:ascii="Times New Roman" w:hAnsi="Times New Roman"/>
          <w:szCs w:val="24"/>
        </w:rPr>
        <w:t xml:space="preserve"> </w:t>
      </w:r>
      <w:r w:rsidR="001D21F9">
        <w:rPr>
          <w:rFonts w:ascii="Times New Roman" w:hAnsi="Times New Roman"/>
          <w:szCs w:val="24"/>
        </w:rPr>
        <w:t>preferred stock, and common equity used to acquire the company’s net operating assets.  Without this capital a firm cannot exist, as there is no source of funds with which to finance operations.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A0B7B" w:rsidP="00D917F3">
      <w:pPr>
        <w:pStyle w:val="BodyTextIndent"/>
        <w:tabs>
          <w:tab w:val="clear" w:pos="1440"/>
          <w:tab w:val="clear" w:pos="1620"/>
        </w:tabs>
        <w:spacing w:line="240" w:lineRule="auto"/>
        <w:rPr>
          <w:rFonts w:ascii="Times New Roman" w:hAnsi="Times New Roman"/>
          <w:sz w:val="24"/>
          <w:szCs w:val="24"/>
        </w:rPr>
      </w:pPr>
      <w:del w:id="8" w:author="Mike Ehrhardt" w:date="2015-02-13T13:43:00Z">
        <w:r w:rsidDel="00A714C8">
          <w:rPr>
            <w:rFonts w:ascii="Times New Roman" w:hAnsi="Times New Roman"/>
            <w:sz w:val="24"/>
            <w:szCs w:val="24"/>
          </w:rPr>
          <w:delText>6</w:delText>
        </w:r>
        <w:r w:rsidR="00CF612F" w:rsidDel="00A714C8">
          <w:rPr>
            <w:rFonts w:ascii="Times New Roman" w:hAnsi="Times New Roman"/>
            <w:sz w:val="24"/>
            <w:szCs w:val="24"/>
          </w:rPr>
          <w:delText>-</w:delText>
        </w:r>
      </w:del>
      <w:ins w:id="9" w:author="Mike Ehrhardt" w:date="2015-02-13T13:43:00Z">
        <w:r w:rsidR="00A714C8">
          <w:rPr>
            <w:rFonts w:ascii="Times New Roman" w:hAnsi="Times New Roman"/>
            <w:sz w:val="24"/>
            <w:szCs w:val="24"/>
          </w:rPr>
          <w:t>2-</w:t>
        </w:r>
      </w:ins>
      <w:r w:rsidR="001D21F9">
        <w:rPr>
          <w:rFonts w:ascii="Times New Roman" w:hAnsi="Times New Roman"/>
          <w:sz w:val="24"/>
          <w:szCs w:val="24"/>
        </w:rPr>
        <w:t>6</w:t>
      </w:r>
      <w:r w:rsidR="001D21F9">
        <w:rPr>
          <w:rFonts w:ascii="Times New Roman" w:hAnsi="Times New Roman"/>
          <w:sz w:val="24"/>
          <w:szCs w:val="24"/>
        </w:rPr>
        <w:tab/>
        <w:t>NOPAT is the amount of net income a company would generate if it had no debt and held no financial assets.  NOPAT is a better measure of the performance of a company’s operations because debt lowers income.  In order to get a true reflection of a company’s operating performance, one would want to take out debt to get a clearer picture of the situation.</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A0B7B" w:rsidP="00D917F3">
      <w:pPr>
        <w:pStyle w:val="BodyTextIndent"/>
        <w:tabs>
          <w:tab w:val="clear" w:pos="1440"/>
          <w:tab w:val="clear" w:pos="1620"/>
        </w:tabs>
        <w:spacing w:line="240" w:lineRule="auto"/>
        <w:rPr>
          <w:rFonts w:ascii="Times New Roman" w:hAnsi="Times New Roman"/>
          <w:sz w:val="24"/>
          <w:szCs w:val="24"/>
        </w:rPr>
      </w:pPr>
      <w:del w:id="10" w:author="Mike Ehrhardt" w:date="2015-02-13T13:43:00Z">
        <w:r w:rsidDel="00A714C8">
          <w:rPr>
            <w:rFonts w:ascii="Times New Roman" w:hAnsi="Times New Roman"/>
            <w:sz w:val="24"/>
            <w:szCs w:val="24"/>
          </w:rPr>
          <w:delText>6</w:delText>
        </w:r>
        <w:r w:rsidR="00CF612F" w:rsidDel="00A714C8">
          <w:rPr>
            <w:rFonts w:ascii="Times New Roman" w:hAnsi="Times New Roman"/>
            <w:sz w:val="24"/>
            <w:szCs w:val="24"/>
          </w:rPr>
          <w:delText>-</w:delText>
        </w:r>
      </w:del>
      <w:ins w:id="11" w:author="Mike Ehrhardt" w:date="2015-02-13T13:43:00Z">
        <w:r w:rsidR="00A714C8">
          <w:rPr>
            <w:rFonts w:ascii="Times New Roman" w:hAnsi="Times New Roman"/>
            <w:sz w:val="24"/>
            <w:szCs w:val="24"/>
          </w:rPr>
          <w:t>2-</w:t>
        </w:r>
      </w:ins>
      <w:r w:rsidR="001D21F9">
        <w:rPr>
          <w:rFonts w:ascii="Times New Roman" w:hAnsi="Times New Roman"/>
          <w:sz w:val="24"/>
          <w:szCs w:val="24"/>
        </w:rPr>
        <w:t>7</w:t>
      </w:r>
      <w:r w:rsidR="001D21F9">
        <w:rPr>
          <w:rFonts w:ascii="Times New Roman" w:hAnsi="Times New Roman"/>
          <w:sz w:val="24"/>
          <w:szCs w:val="24"/>
        </w:rPr>
        <w:tab/>
      </w:r>
      <w:proofErr w:type="gramStart"/>
      <w:r w:rsidR="001D21F9">
        <w:rPr>
          <w:rFonts w:ascii="Times New Roman" w:hAnsi="Times New Roman"/>
          <w:sz w:val="24"/>
          <w:szCs w:val="24"/>
        </w:rPr>
        <w:t>Free</w:t>
      </w:r>
      <w:proofErr w:type="gramEnd"/>
      <w:r w:rsidR="001D21F9">
        <w:rPr>
          <w:rFonts w:ascii="Times New Roman" w:hAnsi="Times New Roman"/>
          <w:sz w:val="24"/>
          <w:szCs w:val="24"/>
        </w:rPr>
        <w:t xml:space="preserve"> cash flow is the cash flow actually available for distribution to investors after the company has made all the investments in fixed assets and working capital necessary to sustain ongoing operations.  It is the most important measure of cash flows because it shows the exact amount available to all investors.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A0B7B" w:rsidP="00D917F3">
      <w:pPr>
        <w:widowControl/>
        <w:tabs>
          <w:tab w:val="left" w:pos="-1080"/>
          <w:tab w:val="left" w:pos="-720"/>
          <w:tab w:val="left" w:pos="0"/>
          <w:tab w:val="left" w:pos="720"/>
          <w:tab w:val="left" w:pos="1080"/>
        </w:tabs>
        <w:ind w:left="720" w:hanging="720"/>
        <w:jc w:val="both"/>
        <w:rPr>
          <w:rFonts w:ascii="Times New Roman" w:hAnsi="Times New Roman"/>
          <w:szCs w:val="24"/>
        </w:rPr>
      </w:pPr>
      <w:del w:id="12" w:author="Mike Ehrhardt" w:date="2015-02-13T13:43:00Z">
        <w:r w:rsidDel="00A714C8">
          <w:rPr>
            <w:rFonts w:ascii="Times New Roman" w:hAnsi="Times New Roman"/>
            <w:szCs w:val="24"/>
          </w:rPr>
          <w:delText>6</w:delText>
        </w:r>
        <w:r w:rsidR="00CF612F" w:rsidDel="00A714C8">
          <w:rPr>
            <w:rFonts w:ascii="Times New Roman" w:hAnsi="Times New Roman"/>
            <w:szCs w:val="24"/>
          </w:rPr>
          <w:delText>-</w:delText>
        </w:r>
      </w:del>
      <w:ins w:id="13" w:author="Mike Ehrhardt" w:date="2015-02-13T13:43:00Z">
        <w:r w:rsidR="00A714C8">
          <w:rPr>
            <w:rFonts w:ascii="Times New Roman" w:hAnsi="Times New Roman"/>
            <w:szCs w:val="24"/>
          </w:rPr>
          <w:t>2-</w:t>
        </w:r>
      </w:ins>
      <w:r w:rsidR="001D21F9">
        <w:rPr>
          <w:rFonts w:ascii="Times New Roman" w:hAnsi="Times New Roman"/>
          <w:szCs w:val="24"/>
        </w:rPr>
        <w:t>8</w:t>
      </w:r>
      <w:r w:rsidR="001D21F9">
        <w:rPr>
          <w:rFonts w:ascii="Times New Roman" w:hAnsi="Times New Roman"/>
          <w:szCs w:val="24"/>
        </w:rPr>
        <w:tab/>
      </w:r>
      <w:proofErr w:type="gramStart"/>
      <w:r w:rsidR="001D21F9">
        <w:rPr>
          <w:rFonts w:ascii="Times New Roman" w:hAnsi="Times New Roman"/>
          <w:szCs w:val="24"/>
        </w:rPr>
        <w:t>If</w:t>
      </w:r>
      <w:proofErr w:type="gramEnd"/>
      <w:r w:rsidR="001D21F9">
        <w:rPr>
          <w:rFonts w:ascii="Times New Roman" w:hAnsi="Times New Roman"/>
          <w:szCs w:val="24"/>
        </w:rPr>
        <w:t xml:space="preserve"> the business were organized as a partnership or a proprietorship, its income could be taken out by the owners without being subject to double taxation.  Also, if you expected to have losses for a few years while the company was getting started, if you were </w:t>
      </w:r>
      <w:r w:rsidR="001D21F9">
        <w:rPr>
          <w:rFonts w:ascii="Times New Roman" w:hAnsi="Times New Roman"/>
          <w:i/>
          <w:szCs w:val="24"/>
        </w:rPr>
        <w:t>not</w:t>
      </w:r>
      <w:r w:rsidR="001D21F9">
        <w:rPr>
          <w:rFonts w:ascii="Times New Roman" w:hAnsi="Times New Roman"/>
          <w:szCs w:val="24"/>
        </w:rPr>
        <w:t xml:space="preserve"> incorporated, and if you had outside income, the business losses could be used to offset your other income and reduce your total tax bill.  These factors would lead you to </w:t>
      </w:r>
      <w:r w:rsidR="001D21F9">
        <w:rPr>
          <w:rFonts w:ascii="Times New Roman" w:hAnsi="Times New Roman"/>
          <w:i/>
          <w:szCs w:val="24"/>
        </w:rPr>
        <w:t>not</w:t>
      </w:r>
      <w:r w:rsidR="001D21F9">
        <w:rPr>
          <w:rFonts w:ascii="Times New Roman" w:hAnsi="Times New Roman"/>
          <w:szCs w:val="24"/>
        </w:rPr>
        <w:t xml:space="preserve"> incorporate the business.  An alternative would be to organize as an S Corporation, if requirements are met.</w:t>
      </w:r>
    </w:p>
    <w:p w:rsidR="001D21F9" w:rsidRDefault="001D21F9" w:rsidP="00D917F3">
      <w:pPr>
        <w:widowControl/>
        <w:tabs>
          <w:tab w:val="left" w:pos="-1080"/>
          <w:tab w:val="left" w:pos="-720"/>
          <w:tab w:val="left" w:pos="0"/>
          <w:tab w:val="left" w:pos="720"/>
          <w:tab w:val="left" w:pos="1080"/>
        </w:tabs>
        <w:ind w:left="720" w:hanging="720"/>
        <w:jc w:val="both"/>
        <w:rPr>
          <w:rFonts w:ascii="Times New Roman" w:hAnsi="Times New Roman"/>
          <w:szCs w:val="24"/>
        </w:rPr>
      </w:pPr>
    </w:p>
    <w:p w:rsidR="001D21F9" w:rsidRPr="002D22F9" w:rsidRDefault="001D21F9" w:rsidP="00D917F3">
      <w:pPr>
        <w:widowControl/>
        <w:tabs>
          <w:tab w:val="left" w:pos="-1080"/>
          <w:tab w:val="left" w:pos="-720"/>
          <w:tab w:val="left" w:pos="0"/>
          <w:tab w:val="left" w:pos="720"/>
          <w:tab w:val="left" w:pos="1080"/>
        </w:tabs>
        <w:jc w:val="both"/>
        <w:rPr>
          <w:rFonts w:ascii="Times New Roman" w:hAnsi="Times New Roman"/>
        </w:rPr>
      </w:pPr>
    </w:p>
    <w:p w:rsidR="001D21F9" w:rsidRPr="002D22F9" w:rsidRDefault="001D21F9" w:rsidP="00D917F3">
      <w:pPr>
        <w:widowControl/>
        <w:tabs>
          <w:tab w:val="left" w:pos="-1080"/>
          <w:tab w:val="left" w:pos="-720"/>
          <w:tab w:val="left" w:pos="0"/>
          <w:tab w:val="left" w:pos="720"/>
          <w:tab w:val="left" w:pos="1080"/>
        </w:tabs>
        <w:jc w:val="both"/>
        <w:rPr>
          <w:rFonts w:ascii="Times New Roman" w:hAnsi="Times New Roman"/>
        </w:rPr>
      </w:pPr>
      <w:r w:rsidRPr="002D22F9">
        <w:rPr>
          <w:rFonts w:ascii="Times New Roman" w:hAnsi="Times New Roman"/>
        </w:rPr>
        <w:br w:type="page"/>
      </w:r>
    </w:p>
    <w:p w:rsidR="001D21F9" w:rsidRDefault="001D21F9">
      <w:pPr>
        <w:pStyle w:val="Heading2"/>
        <w:framePr w:w="0" w:hSpace="0" w:vSpace="0" w:wrap="auto" w:vAnchor="margin" w:hAnchor="text" w:xAlign="left" w:yAlign="inline"/>
        <w:rPr>
          <w:rFonts w:ascii="Times New Roman" w:hAnsi="Times New Roman"/>
          <w:szCs w:val="28"/>
        </w:rPr>
      </w:pPr>
      <w:r>
        <w:rPr>
          <w:rFonts w:ascii="Times New Roman" w:hAnsi="Times New Roman"/>
          <w:szCs w:val="28"/>
        </w:rPr>
        <w:lastRenderedPageBreak/>
        <w:t>SOLUTIONS TO END-OF-CHAPTER PROBLEMS</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A0B7B">
      <w:pPr>
        <w:widowControl/>
        <w:tabs>
          <w:tab w:val="left" w:pos="-1080"/>
          <w:tab w:val="left" w:pos="-720"/>
          <w:tab w:val="left" w:pos="0"/>
          <w:tab w:val="left" w:pos="720"/>
          <w:tab w:val="left" w:pos="1080"/>
        </w:tabs>
        <w:jc w:val="both"/>
        <w:rPr>
          <w:rFonts w:ascii="Times New Roman" w:hAnsi="Times New Roman"/>
          <w:szCs w:val="24"/>
        </w:rPr>
      </w:pPr>
      <w:del w:id="14" w:author="Mike Ehrhardt" w:date="2015-02-13T14:09:00Z">
        <w:r w:rsidDel="003C29BE">
          <w:rPr>
            <w:rFonts w:ascii="Times New Roman" w:hAnsi="Times New Roman"/>
            <w:szCs w:val="24"/>
          </w:rPr>
          <w:delText>6</w:delText>
        </w:r>
        <w:r w:rsidR="00CF612F" w:rsidDel="003C29BE">
          <w:rPr>
            <w:rFonts w:ascii="Times New Roman" w:hAnsi="Times New Roman"/>
            <w:szCs w:val="24"/>
          </w:rPr>
          <w:delText>-</w:delText>
        </w:r>
      </w:del>
      <w:ins w:id="15" w:author="Mike Ehrhardt" w:date="2015-02-13T14:09:00Z">
        <w:r w:rsidR="003C29BE">
          <w:rPr>
            <w:rFonts w:ascii="Times New Roman" w:hAnsi="Times New Roman"/>
            <w:szCs w:val="24"/>
          </w:rPr>
          <w:t>2-</w:t>
        </w:r>
      </w:ins>
      <w:r w:rsidR="001D21F9">
        <w:rPr>
          <w:rFonts w:ascii="Times New Roman" w:hAnsi="Times New Roman"/>
          <w:szCs w:val="24"/>
        </w:rPr>
        <w:t>1</w:t>
      </w:r>
      <w:r w:rsidR="001D21F9">
        <w:rPr>
          <w:rFonts w:ascii="Times New Roman" w:hAnsi="Times New Roman"/>
          <w:szCs w:val="24"/>
        </w:rPr>
        <w:tab/>
        <w:t>Corporate yield = 9%; T = 35.5%</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yield = 9%(1 - T)</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 xml:space="preserve">         = 9%(0.645) = 5.76%.</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A0B7B">
      <w:pPr>
        <w:widowControl/>
        <w:tabs>
          <w:tab w:val="left" w:pos="-1080"/>
          <w:tab w:val="left" w:pos="-720"/>
          <w:tab w:val="left" w:pos="0"/>
          <w:tab w:val="left" w:pos="720"/>
          <w:tab w:val="left" w:pos="1080"/>
        </w:tabs>
        <w:jc w:val="both"/>
        <w:rPr>
          <w:rFonts w:ascii="Times New Roman" w:hAnsi="Times New Roman"/>
          <w:szCs w:val="24"/>
        </w:rPr>
      </w:pPr>
      <w:del w:id="16" w:author="Mike Ehrhardt" w:date="2015-02-13T14:09:00Z">
        <w:r w:rsidDel="003C29BE">
          <w:rPr>
            <w:rFonts w:ascii="Times New Roman" w:hAnsi="Times New Roman"/>
            <w:szCs w:val="24"/>
          </w:rPr>
          <w:delText>6</w:delText>
        </w:r>
        <w:r w:rsidR="00CF612F" w:rsidDel="003C29BE">
          <w:rPr>
            <w:rFonts w:ascii="Times New Roman" w:hAnsi="Times New Roman"/>
            <w:szCs w:val="24"/>
          </w:rPr>
          <w:delText>-</w:delText>
        </w:r>
      </w:del>
      <w:ins w:id="17" w:author="Mike Ehrhardt" w:date="2015-02-13T14:09:00Z">
        <w:r w:rsidR="003C29BE">
          <w:rPr>
            <w:rFonts w:ascii="Times New Roman" w:hAnsi="Times New Roman"/>
            <w:szCs w:val="24"/>
          </w:rPr>
          <w:t>2-</w:t>
        </w:r>
      </w:ins>
      <w:r w:rsidR="001D21F9">
        <w:rPr>
          <w:rFonts w:ascii="Times New Roman" w:hAnsi="Times New Roman"/>
          <w:szCs w:val="24"/>
        </w:rPr>
        <w:t>2</w:t>
      </w:r>
      <w:r w:rsidR="001D21F9">
        <w:rPr>
          <w:rFonts w:ascii="Times New Roman" w:hAnsi="Times New Roman"/>
          <w:szCs w:val="24"/>
        </w:rPr>
        <w:tab/>
        <w:t>Corporate bond yields 8%.  Municipal bond yields 6%.</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sidRPr="008C033C">
        <w:rPr>
          <w:rFonts w:ascii="Times New Roman" w:hAnsi="Times New Roman"/>
          <w:position w:val="-66"/>
          <w:szCs w:val="24"/>
        </w:rPr>
        <w:object w:dxaOrig="3300" w:dyaOrig="2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02pt" o:ole="" fillcolor="window">
            <v:imagedata r:id="rId8" o:title=""/>
          </v:shape>
          <o:OLEObject Type="Embed" ProgID="Equation.3" ShapeID="_x0000_i1025" DrawAspect="Content" ObjectID="_1485413243" r:id="rId9"/>
        </w:object>
      </w:r>
    </w:p>
    <w:p w:rsidR="001D21F9" w:rsidRPr="002D22F9" w:rsidRDefault="001D21F9">
      <w:pPr>
        <w:widowControl/>
        <w:tabs>
          <w:tab w:val="left" w:pos="-1080"/>
          <w:tab w:val="left" w:pos="-720"/>
          <w:tab w:val="left" w:pos="0"/>
          <w:tab w:val="left" w:pos="720"/>
          <w:tab w:val="left" w:pos="1080"/>
        </w:tabs>
        <w:jc w:val="both"/>
        <w:rPr>
          <w:rFonts w:ascii="Times New Roman" w:hAnsi="Times New Roman"/>
        </w:rPr>
      </w:pPr>
    </w:p>
    <w:p w:rsidR="00667F68" w:rsidRPr="001A5B0D" w:rsidRDefault="001A0B7B" w:rsidP="00667F68">
      <w:pPr>
        <w:pStyle w:val="BodyTextIndent"/>
        <w:rPr>
          <w:rFonts w:ascii="Times New Roman" w:hAnsi="Times New Roman"/>
          <w:spacing w:val="-4"/>
          <w:sz w:val="24"/>
          <w:szCs w:val="24"/>
        </w:rPr>
      </w:pPr>
      <w:del w:id="18" w:author="Mike Ehrhardt" w:date="2015-02-13T14:09:00Z">
        <w:r w:rsidDel="003C29BE">
          <w:rPr>
            <w:rFonts w:ascii="Times New Roman" w:hAnsi="Times New Roman"/>
            <w:spacing w:val="-4"/>
            <w:sz w:val="24"/>
            <w:szCs w:val="24"/>
          </w:rPr>
          <w:delText>6</w:delText>
        </w:r>
        <w:r w:rsidR="00CF612F" w:rsidDel="003C29BE">
          <w:rPr>
            <w:rFonts w:ascii="Times New Roman" w:hAnsi="Times New Roman"/>
            <w:spacing w:val="-4"/>
            <w:sz w:val="24"/>
            <w:szCs w:val="24"/>
          </w:rPr>
          <w:delText>-</w:delText>
        </w:r>
      </w:del>
      <w:ins w:id="19" w:author="Mike Ehrhardt" w:date="2015-02-13T14:09:00Z">
        <w:r w:rsidR="003C29BE">
          <w:rPr>
            <w:rFonts w:ascii="Times New Roman" w:hAnsi="Times New Roman"/>
            <w:spacing w:val="-4"/>
            <w:sz w:val="24"/>
            <w:szCs w:val="24"/>
          </w:rPr>
          <w:t>2-</w:t>
        </w:r>
      </w:ins>
      <w:r w:rsidR="00733C0F" w:rsidRPr="003C5AFE">
        <w:rPr>
          <w:rFonts w:ascii="Times New Roman" w:hAnsi="Times New Roman"/>
          <w:spacing w:val="-4"/>
          <w:sz w:val="24"/>
          <w:szCs w:val="24"/>
        </w:rPr>
        <w:t>3</w:t>
      </w:r>
      <w:r w:rsidR="00667F68" w:rsidRPr="001A5B0D">
        <w:rPr>
          <w:rFonts w:ascii="Times New Roman" w:hAnsi="Times New Roman"/>
          <w:spacing w:val="-4"/>
          <w:sz w:val="24"/>
          <w:szCs w:val="24"/>
        </w:rPr>
        <w:tab/>
        <w:t>NI = $</w:t>
      </w:r>
      <w:r w:rsidR="00D42247">
        <w:rPr>
          <w:rFonts w:ascii="Times New Roman" w:hAnsi="Times New Roman"/>
          <w:spacing w:val="-4"/>
          <w:sz w:val="24"/>
          <w:szCs w:val="24"/>
        </w:rPr>
        <w:t>6</w:t>
      </w:r>
      <w:r w:rsidR="00667F68" w:rsidRPr="001A5B0D">
        <w:rPr>
          <w:rFonts w:ascii="Times New Roman" w:hAnsi="Times New Roman"/>
          <w:spacing w:val="-4"/>
          <w:sz w:val="24"/>
          <w:szCs w:val="24"/>
        </w:rPr>
        <w:t>,000,000; EBIT = $</w:t>
      </w:r>
      <w:r w:rsidR="00D42247">
        <w:rPr>
          <w:rFonts w:ascii="Times New Roman" w:hAnsi="Times New Roman"/>
          <w:spacing w:val="-4"/>
          <w:sz w:val="24"/>
          <w:szCs w:val="24"/>
        </w:rPr>
        <w:t>13</w:t>
      </w:r>
      <w:r w:rsidR="00667F68" w:rsidRPr="001A5B0D">
        <w:rPr>
          <w:rFonts w:ascii="Times New Roman" w:hAnsi="Times New Roman"/>
          <w:spacing w:val="-4"/>
          <w:sz w:val="24"/>
          <w:szCs w:val="24"/>
        </w:rPr>
        <w:t xml:space="preserve">,000,000; T = 40%; Interest </w:t>
      </w:r>
      <w:proofErr w:type="gramStart"/>
      <w:r w:rsidR="00667F68" w:rsidRPr="001A5B0D">
        <w:rPr>
          <w:rFonts w:ascii="Times New Roman" w:hAnsi="Times New Roman"/>
          <w:spacing w:val="-4"/>
          <w:sz w:val="24"/>
          <w:szCs w:val="24"/>
        </w:rPr>
        <w:t>= ?</w:t>
      </w:r>
      <w:proofErr w:type="gramEnd"/>
    </w:p>
    <w:p w:rsidR="00667F68" w:rsidRPr="001A5B0D" w:rsidRDefault="00667F68" w:rsidP="00667F68">
      <w:pPr>
        <w:widowControl/>
        <w:tabs>
          <w:tab w:val="left" w:pos="-1080"/>
          <w:tab w:val="left" w:pos="-720"/>
          <w:tab w:val="left" w:pos="0"/>
          <w:tab w:val="left" w:pos="720"/>
          <w:tab w:val="left" w:pos="1080"/>
        </w:tabs>
        <w:ind w:left="720"/>
        <w:rPr>
          <w:rFonts w:ascii="Times New Roman" w:hAnsi="Times New Roman"/>
          <w:spacing w:val="-4"/>
          <w:szCs w:val="24"/>
        </w:rPr>
      </w:pPr>
      <w:r w:rsidRPr="001A5B0D">
        <w:rPr>
          <w:rFonts w:ascii="Times New Roman" w:hAnsi="Times New Roman"/>
          <w:spacing w:val="-4"/>
          <w:szCs w:val="24"/>
        </w:rPr>
        <w:t>Need to set up an income statement and work from the bottom up.</w:t>
      </w:r>
    </w:p>
    <w:p w:rsidR="00667F68" w:rsidRPr="001A5B0D" w:rsidRDefault="00667F68" w:rsidP="00667F68">
      <w:pPr>
        <w:widowControl/>
        <w:tabs>
          <w:tab w:val="left" w:pos="-1080"/>
          <w:tab w:val="left" w:pos="-720"/>
          <w:tab w:val="left" w:pos="0"/>
          <w:tab w:val="left" w:pos="720"/>
          <w:tab w:val="left" w:pos="1080"/>
        </w:tabs>
        <w:rPr>
          <w:rFonts w:ascii="Times New Roman" w:hAnsi="Times New Roman"/>
          <w:spacing w:val="-4"/>
          <w:szCs w:val="24"/>
        </w:rPr>
      </w:pPr>
    </w:p>
    <w:p w:rsidR="00667F68" w:rsidRPr="001A5B0D" w:rsidRDefault="009C34FF" w:rsidP="00667F68">
      <w:pPr>
        <w:widowControl/>
        <w:tabs>
          <w:tab w:val="left" w:pos="-1080"/>
          <w:tab w:val="left" w:pos="-720"/>
          <w:tab w:val="left" w:pos="0"/>
          <w:tab w:val="left" w:pos="720"/>
          <w:tab w:val="right" w:pos="3600"/>
        </w:tabs>
        <w:ind w:firstLine="720"/>
        <w:rPr>
          <w:rFonts w:ascii="Times New Roman" w:hAnsi="Times New Roman"/>
          <w:spacing w:val="-4"/>
          <w:szCs w:val="24"/>
        </w:rPr>
      </w:pPr>
      <w:r>
        <w:rPr>
          <w:rFonts w:ascii="Times New Roman" w:hAnsi="Times New Roman"/>
          <w:noProof/>
          <w:snapToGrid/>
          <w:spacing w:val="-4"/>
          <w:szCs w:val="24"/>
        </w:rPr>
        <w:pict>
          <v:shapetype id="_x0000_t202" coordsize="21600,21600" o:spt="202" path="m,l,21600r21600,l21600,xe">
            <v:stroke joinstyle="miter"/>
            <v:path gradientshapeok="t" o:connecttype="rect"/>
          </v:shapetype>
          <v:shape id="Text Box 6" o:spid="_x0000_s1026" type="#_x0000_t202" style="position:absolute;left:0;text-align:left;margin-left:239.3pt;margin-top:11.55pt;width:141.55pt;height:41pt;z-index:2516567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" filled="f" stroked="f">
            <v:textbox style="mso-fit-shape-to-text:t">
              <w:txbxContent>
                <w:p w:rsidR="009C34FF" w:rsidRDefault="009C34FF" w:rsidP="00667F68">
                  <w:r w:rsidRPr="00D42247">
                    <w:rPr>
                      <w:position w:val="-28"/>
                    </w:rPr>
                    <w:object w:dxaOrig="2540" w:dyaOrig="660">
                      <v:shape id="_x0000_i1026" type="#_x0000_t75" style="width:126.6pt;height:33.6pt" o:ole="" fillcolor="window">
                        <v:imagedata r:id="rId10" o:title=""/>
                      </v:shape>
                      <o:OLEObject Type="Embed" ProgID="Equation.3" ShapeID="_x0000_i1026" DrawAspect="Content" ObjectID="_1485413244" r:id="rId11"/>
                    </w:object>
                  </w:r>
                </w:p>
              </w:txbxContent>
            </v:textbox>
          </v:shape>
        </w:pict>
      </w:r>
      <w:r w:rsidR="00667F68" w:rsidRPr="001A5B0D">
        <w:rPr>
          <w:rFonts w:ascii="Times New Roman" w:hAnsi="Times New Roman"/>
          <w:spacing w:val="-4"/>
          <w:szCs w:val="24"/>
        </w:rPr>
        <w:t>EBIT</w:t>
      </w:r>
      <w:r w:rsidR="00667F68" w:rsidRPr="001A5B0D">
        <w:rPr>
          <w:rFonts w:ascii="Times New Roman" w:hAnsi="Times New Roman"/>
          <w:spacing w:val="-4"/>
          <w:szCs w:val="24"/>
        </w:rPr>
        <w:tab/>
        <w:t>$</w:t>
      </w:r>
      <w:r w:rsidR="00D42247">
        <w:rPr>
          <w:rFonts w:ascii="Times New Roman" w:hAnsi="Times New Roman"/>
          <w:spacing w:val="-4"/>
          <w:szCs w:val="24"/>
        </w:rPr>
        <w:t>13</w:t>
      </w:r>
      <w:r w:rsidR="00667F68" w:rsidRPr="001A5B0D">
        <w:rPr>
          <w:rFonts w:ascii="Times New Roman" w:hAnsi="Times New Roman"/>
          <w:spacing w:val="-4"/>
          <w:szCs w:val="24"/>
        </w:rPr>
        <w:t>,000,000</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Interest</w:t>
      </w:r>
      <w:r w:rsidRPr="001A5B0D">
        <w:rPr>
          <w:rFonts w:ascii="Times New Roman" w:hAnsi="Times New Roman"/>
          <w:spacing w:val="-4"/>
          <w:szCs w:val="24"/>
        </w:rPr>
        <w:tab/>
      </w:r>
      <w:r w:rsidRPr="001A5B0D">
        <w:rPr>
          <w:rFonts w:ascii="Times New Roman" w:hAnsi="Times New Roman"/>
          <w:spacing w:val="-4"/>
          <w:szCs w:val="24"/>
          <w:u w:val="single"/>
        </w:rPr>
        <w:t xml:space="preserve">  </w:t>
      </w:r>
      <w:r w:rsidR="00D42247">
        <w:rPr>
          <w:rFonts w:ascii="Times New Roman" w:hAnsi="Times New Roman"/>
          <w:spacing w:val="-4"/>
          <w:szCs w:val="24"/>
          <w:u w:val="single"/>
        </w:rPr>
        <w:t>3</w:t>
      </w:r>
      <w:r w:rsidRPr="001A5B0D">
        <w:rPr>
          <w:rFonts w:ascii="Times New Roman" w:hAnsi="Times New Roman"/>
          <w:spacing w:val="-4"/>
          <w:szCs w:val="24"/>
          <w:u w:val="single"/>
        </w:rPr>
        <w:t>,000,000</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EBT</w:t>
      </w:r>
      <w:r w:rsidRPr="001A5B0D">
        <w:rPr>
          <w:rFonts w:ascii="Times New Roman" w:hAnsi="Times New Roman"/>
          <w:spacing w:val="-4"/>
          <w:szCs w:val="24"/>
        </w:rPr>
        <w:tab/>
        <w:t>$</w:t>
      </w:r>
      <w:r w:rsidR="00D42247">
        <w:rPr>
          <w:rFonts w:ascii="Times New Roman" w:hAnsi="Times New Roman"/>
          <w:spacing w:val="-4"/>
          <w:szCs w:val="24"/>
        </w:rPr>
        <w:t>10</w:t>
      </w:r>
      <w:r w:rsidRPr="001A5B0D">
        <w:rPr>
          <w:rFonts w:ascii="Times New Roman" w:hAnsi="Times New Roman"/>
          <w:spacing w:val="-4"/>
          <w:szCs w:val="24"/>
        </w:rPr>
        <w:t>,000,000</w:t>
      </w:r>
      <w:r w:rsidRPr="001A5B0D">
        <w:rPr>
          <w:rFonts w:ascii="Times New Roman" w:hAnsi="Times New Roman"/>
          <w:spacing w:val="-4"/>
          <w:szCs w:val="24"/>
        </w:rPr>
        <w:tab/>
        <w:t xml:space="preserve">EBT = </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Taxes (40%)</w:t>
      </w:r>
      <w:r w:rsidRPr="001A5B0D">
        <w:rPr>
          <w:rFonts w:ascii="Times New Roman" w:hAnsi="Times New Roman"/>
          <w:spacing w:val="-4"/>
          <w:szCs w:val="24"/>
        </w:rPr>
        <w:tab/>
      </w:r>
      <w:r w:rsidRPr="001A5B0D">
        <w:rPr>
          <w:rFonts w:ascii="Times New Roman" w:hAnsi="Times New Roman"/>
          <w:spacing w:val="-4"/>
          <w:szCs w:val="24"/>
          <w:u w:val="single"/>
        </w:rPr>
        <w:t xml:space="preserve">  </w:t>
      </w:r>
      <w:r w:rsidR="00D42247">
        <w:rPr>
          <w:rFonts w:ascii="Times New Roman" w:hAnsi="Times New Roman"/>
          <w:spacing w:val="-4"/>
          <w:szCs w:val="24"/>
          <w:u w:val="single"/>
        </w:rPr>
        <w:t>4</w:t>
      </w:r>
      <w:r w:rsidRPr="001A5B0D">
        <w:rPr>
          <w:rFonts w:ascii="Times New Roman" w:hAnsi="Times New Roman"/>
          <w:spacing w:val="-4"/>
          <w:szCs w:val="24"/>
          <w:u w:val="single"/>
        </w:rPr>
        <w:t>,000,000</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NI</w:t>
      </w:r>
      <w:r w:rsidRPr="001A5B0D">
        <w:rPr>
          <w:rFonts w:ascii="Times New Roman" w:hAnsi="Times New Roman"/>
          <w:spacing w:val="-4"/>
          <w:szCs w:val="24"/>
        </w:rPr>
        <w:tab/>
      </w:r>
      <w:r w:rsidRPr="001A5B0D">
        <w:rPr>
          <w:rFonts w:ascii="Times New Roman" w:hAnsi="Times New Roman"/>
          <w:spacing w:val="-4"/>
          <w:szCs w:val="24"/>
          <w:u w:val="double"/>
        </w:rPr>
        <w:t>$</w:t>
      </w:r>
      <w:r w:rsidR="00D42247">
        <w:rPr>
          <w:rFonts w:ascii="Times New Roman" w:hAnsi="Times New Roman"/>
          <w:spacing w:val="-4"/>
          <w:szCs w:val="24"/>
          <w:u w:val="double"/>
        </w:rPr>
        <w:t>6</w:t>
      </w:r>
      <w:r w:rsidRPr="001A5B0D">
        <w:rPr>
          <w:rFonts w:ascii="Times New Roman" w:hAnsi="Times New Roman"/>
          <w:spacing w:val="-4"/>
          <w:szCs w:val="24"/>
          <w:u w:val="double"/>
        </w:rPr>
        <w:t>,000,000</w:t>
      </w:r>
    </w:p>
    <w:p w:rsidR="00667F68" w:rsidRPr="001A5B0D" w:rsidRDefault="00667F68" w:rsidP="00667F68">
      <w:pPr>
        <w:widowControl/>
        <w:tabs>
          <w:tab w:val="left" w:pos="-1080"/>
          <w:tab w:val="left" w:pos="-720"/>
          <w:tab w:val="left" w:pos="0"/>
          <w:tab w:val="left" w:pos="720"/>
          <w:tab w:val="left" w:pos="1080"/>
        </w:tabs>
        <w:rPr>
          <w:rFonts w:ascii="Times New Roman" w:hAnsi="Times New Roman"/>
          <w:spacing w:val="-4"/>
          <w:szCs w:val="24"/>
        </w:rPr>
      </w:pPr>
    </w:p>
    <w:p w:rsidR="00667F68" w:rsidRPr="001A5B0D" w:rsidRDefault="00667F68" w:rsidP="00667F68">
      <w:pPr>
        <w:widowControl/>
        <w:tabs>
          <w:tab w:val="left" w:pos="-1080"/>
          <w:tab w:val="left" w:pos="-720"/>
          <w:tab w:val="left" w:pos="0"/>
          <w:tab w:val="left" w:pos="720"/>
          <w:tab w:val="left" w:pos="1080"/>
        </w:tabs>
        <w:ind w:firstLine="720"/>
        <w:rPr>
          <w:rFonts w:ascii="Times New Roman" w:hAnsi="Times New Roman"/>
          <w:spacing w:val="-4"/>
          <w:szCs w:val="24"/>
        </w:rPr>
      </w:pPr>
      <w:r w:rsidRPr="001A5B0D">
        <w:rPr>
          <w:rFonts w:ascii="Times New Roman" w:hAnsi="Times New Roman"/>
          <w:spacing w:val="-4"/>
          <w:szCs w:val="24"/>
        </w:rPr>
        <w:t>Interest = EBIT – EBT = $</w:t>
      </w:r>
      <w:r w:rsidR="00791E2C">
        <w:rPr>
          <w:rFonts w:ascii="Times New Roman" w:hAnsi="Times New Roman"/>
          <w:spacing w:val="-4"/>
          <w:szCs w:val="24"/>
        </w:rPr>
        <w:t>13</w:t>
      </w:r>
      <w:r w:rsidRPr="001A5B0D">
        <w:rPr>
          <w:rFonts w:ascii="Times New Roman" w:hAnsi="Times New Roman"/>
          <w:spacing w:val="-4"/>
          <w:szCs w:val="24"/>
        </w:rPr>
        <w:t>,000,000 – $</w:t>
      </w:r>
      <w:r w:rsidR="00791E2C">
        <w:rPr>
          <w:rFonts w:ascii="Times New Roman" w:hAnsi="Times New Roman"/>
          <w:spacing w:val="-4"/>
          <w:szCs w:val="24"/>
        </w:rPr>
        <w:t>10</w:t>
      </w:r>
      <w:r w:rsidRPr="001A5B0D">
        <w:rPr>
          <w:rFonts w:ascii="Times New Roman" w:hAnsi="Times New Roman"/>
          <w:spacing w:val="-4"/>
          <w:szCs w:val="24"/>
        </w:rPr>
        <w:t>,000,000 = $</w:t>
      </w:r>
      <w:r w:rsidR="00791E2C">
        <w:rPr>
          <w:rFonts w:ascii="Times New Roman" w:hAnsi="Times New Roman"/>
          <w:spacing w:val="-4"/>
          <w:szCs w:val="24"/>
        </w:rPr>
        <w:t>3</w:t>
      </w:r>
      <w:r w:rsidRPr="001A5B0D">
        <w:rPr>
          <w:rFonts w:ascii="Times New Roman" w:hAnsi="Times New Roman"/>
          <w:spacing w:val="-4"/>
          <w:szCs w:val="24"/>
        </w:rPr>
        <w:t>,000,000.</w:t>
      </w:r>
    </w:p>
    <w:p w:rsidR="00667F68" w:rsidRPr="001A5B0D" w:rsidRDefault="00667F68" w:rsidP="00667F68">
      <w:pPr>
        <w:pStyle w:val="icqa"/>
        <w:widowControl/>
        <w:tabs>
          <w:tab w:val="clear" w:pos="576"/>
          <w:tab w:val="clear" w:pos="950"/>
          <w:tab w:val="left" w:pos="-1080"/>
          <w:tab w:val="left" w:pos="-720"/>
          <w:tab w:val="left" w:pos="0"/>
          <w:tab w:val="left" w:pos="2160"/>
          <w:tab w:val="right" w:pos="6840"/>
        </w:tabs>
        <w:spacing w:line="240" w:lineRule="auto"/>
        <w:rPr>
          <w:rFonts w:ascii="Times New Roman" w:hAnsi="Times New Roman"/>
          <w:spacing w:val="-4"/>
          <w:sz w:val="24"/>
          <w:szCs w:val="24"/>
        </w:rPr>
      </w:pPr>
    </w:p>
    <w:p w:rsidR="00667F68" w:rsidRPr="001A5B0D" w:rsidRDefault="001A0B7B" w:rsidP="00667F68">
      <w:pPr>
        <w:pStyle w:val="BodyTextIndent"/>
        <w:tabs>
          <w:tab w:val="clear" w:pos="0"/>
          <w:tab w:val="clear" w:pos="1080"/>
          <w:tab w:val="right" w:pos="6840"/>
        </w:tabs>
        <w:rPr>
          <w:rFonts w:ascii="Times New Roman" w:hAnsi="Times New Roman"/>
          <w:spacing w:val="-4"/>
          <w:sz w:val="24"/>
          <w:szCs w:val="24"/>
        </w:rPr>
      </w:pPr>
      <w:del w:id="20" w:author="Mike Ehrhardt" w:date="2015-02-13T14:09:00Z">
        <w:r w:rsidDel="003C29BE">
          <w:rPr>
            <w:rFonts w:ascii="Times New Roman" w:hAnsi="Times New Roman"/>
            <w:spacing w:val="-4"/>
            <w:sz w:val="24"/>
            <w:szCs w:val="24"/>
          </w:rPr>
          <w:delText>6</w:delText>
        </w:r>
        <w:r w:rsidR="00CF612F" w:rsidDel="003C29BE">
          <w:rPr>
            <w:rFonts w:ascii="Times New Roman" w:hAnsi="Times New Roman"/>
            <w:spacing w:val="-4"/>
            <w:sz w:val="24"/>
            <w:szCs w:val="24"/>
          </w:rPr>
          <w:delText>-</w:delText>
        </w:r>
      </w:del>
      <w:ins w:id="21" w:author="Mike Ehrhardt" w:date="2015-02-13T14:09:00Z">
        <w:r w:rsidR="003C29BE">
          <w:rPr>
            <w:rFonts w:ascii="Times New Roman" w:hAnsi="Times New Roman"/>
            <w:spacing w:val="-4"/>
            <w:sz w:val="24"/>
            <w:szCs w:val="24"/>
          </w:rPr>
          <w:t>2-</w:t>
        </w:r>
      </w:ins>
      <w:r w:rsidR="00733C0F" w:rsidRPr="003C5AFE">
        <w:rPr>
          <w:rFonts w:ascii="Times New Roman" w:hAnsi="Times New Roman"/>
          <w:spacing w:val="-4"/>
          <w:sz w:val="24"/>
          <w:szCs w:val="24"/>
        </w:rPr>
        <w:t>4</w:t>
      </w:r>
      <w:r w:rsidR="00667F68" w:rsidRPr="001A5B0D">
        <w:rPr>
          <w:rFonts w:ascii="Times New Roman" w:hAnsi="Times New Roman"/>
          <w:spacing w:val="-4"/>
          <w:sz w:val="24"/>
          <w:szCs w:val="24"/>
        </w:rPr>
        <w:tab/>
        <w:t>EBITDA = $</w:t>
      </w:r>
      <w:r w:rsidR="00D42247">
        <w:rPr>
          <w:rFonts w:ascii="Times New Roman" w:hAnsi="Times New Roman"/>
          <w:spacing w:val="-4"/>
          <w:sz w:val="24"/>
          <w:szCs w:val="24"/>
        </w:rPr>
        <w:t>8</w:t>
      </w:r>
      <w:r w:rsidR="00667F68" w:rsidRPr="001A5B0D">
        <w:rPr>
          <w:rFonts w:ascii="Times New Roman" w:hAnsi="Times New Roman"/>
          <w:spacing w:val="-4"/>
          <w:sz w:val="24"/>
          <w:szCs w:val="24"/>
        </w:rPr>
        <w:t>,</w:t>
      </w:r>
      <w:r w:rsidR="00D42247">
        <w:rPr>
          <w:rFonts w:ascii="Times New Roman" w:hAnsi="Times New Roman"/>
          <w:spacing w:val="-4"/>
          <w:sz w:val="24"/>
          <w:szCs w:val="24"/>
        </w:rPr>
        <w:t>0</w:t>
      </w:r>
      <w:r w:rsidR="00667F68" w:rsidRPr="001A5B0D">
        <w:rPr>
          <w:rFonts w:ascii="Times New Roman" w:hAnsi="Times New Roman"/>
          <w:spacing w:val="-4"/>
          <w:sz w:val="24"/>
          <w:szCs w:val="24"/>
        </w:rPr>
        <w:t>00,000; NI = $</w:t>
      </w:r>
      <w:r w:rsidR="00D42247">
        <w:rPr>
          <w:rFonts w:ascii="Times New Roman" w:hAnsi="Times New Roman"/>
          <w:spacing w:val="-4"/>
          <w:sz w:val="24"/>
          <w:szCs w:val="24"/>
        </w:rPr>
        <w:t>2</w:t>
      </w:r>
      <w:r w:rsidR="00667F68" w:rsidRPr="001A5B0D">
        <w:rPr>
          <w:rFonts w:ascii="Times New Roman" w:hAnsi="Times New Roman"/>
          <w:spacing w:val="-4"/>
          <w:sz w:val="24"/>
          <w:szCs w:val="24"/>
        </w:rPr>
        <w:t>,</w:t>
      </w:r>
      <w:r w:rsidR="00D42247">
        <w:rPr>
          <w:rFonts w:ascii="Times New Roman" w:hAnsi="Times New Roman"/>
          <w:spacing w:val="-4"/>
          <w:sz w:val="24"/>
          <w:szCs w:val="24"/>
        </w:rPr>
        <w:t>4</w:t>
      </w:r>
      <w:r w:rsidR="00667F68" w:rsidRPr="001A5B0D">
        <w:rPr>
          <w:rFonts w:ascii="Times New Roman" w:hAnsi="Times New Roman"/>
          <w:spacing w:val="-4"/>
          <w:sz w:val="24"/>
          <w:szCs w:val="24"/>
        </w:rPr>
        <w:t xml:space="preserve">00,000; Int = $2,000,000; T = 40%; DA </w:t>
      </w:r>
      <w:proofErr w:type="gramStart"/>
      <w:r w:rsidR="00667F68" w:rsidRPr="001A5B0D">
        <w:rPr>
          <w:rFonts w:ascii="Times New Roman" w:hAnsi="Times New Roman"/>
          <w:spacing w:val="-4"/>
          <w:sz w:val="24"/>
          <w:szCs w:val="24"/>
        </w:rPr>
        <w:t>= ?</w:t>
      </w:r>
      <w:proofErr w:type="gramEnd"/>
    </w:p>
    <w:p w:rsidR="00667F68" w:rsidRPr="001A5B0D" w:rsidRDefault="00667F68" w:rsidP="00667F68">
      <w:pPr>
        <w:widowControl/>
        <w:tabs>
          <w:tab w:val="left" w:pos="-1080"/>
          <w:tab w:val="left" w:pos="-720"/>
          <w:tab w:val="left" w:pos="720"/>
          <w:tab w:val="right" w:pos="6840"/>
        </w:tabs>
        <w:ind w:left="720" w:hanging="720"/>
        <w:rPr>
          <w:rFonts w:ascii="Times New Roman" w:hAnsi="Times New Roman"/>
          <w:spacing w:val="-4"/>
          <w:szCs w:val="24"/>
        </w:rPr>
      </w:pP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EBITDA</w:t>
      </w:r>
      <w:r w:rsidRPr="001A5B0D">
        <w:rPr>
          <w:rFonts w:ascii="Times New Roman" w:hAnsi="Times New Roman"/>
          <w:spacing w:val="-4"/>
          <w:szCs w:val="24"/>
        </w:rPr>
        <w:tab/>
        <w:t>$</w:t>
      </w:r>
      <w:r w:rsidR="00D42247">
        <w:rPr>
          <w:rFonts w:ascii="Times New Roman" w:hAnsi="Times New Roman"/>
          <w:spacing w:val="-4"/>
          <w:szCs w:val="24"/>
        </w:rPr>
        <w:t>8</w:t>
      </w:r>
      <w:r w:rsidRPr="001A5B0D">
        <w:rPr>
          <w:rFonts w:ascii="Times New Roman" w:hAnsi="Times New Roman"/>
          <w:spacing w:val="-4"/>
          <w:szCs w:val="24"/>
        </w:rPr>
        <w:t>,</w:t>
      </w:r>
      <w:r w:rsidR="00D42247">
        <w:rPr>
          <w:rFonts w:ascii="Times New Roman" w:hAnsi="Times New Roman"/>
          <w:spacing w:val="-4"/>
          <w:szCs w:val="24"/>
        </w:rPr>
        <w:t>0</w:t>
      </w:r>
      <w:r w:rsidRPr="001A5B0D">
        <w:rPr>
          <w:rFonts w:ascii="Times New Roman" w:hAnsi="Times New Roman"/>
          <w:spacing w:val="-4"/>
          <w:szCs w:val="24"/>
        </w:rPr>
        <w:t>00,000</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DA</w:t>
      </w:r>
      <w:r w:rsidRPr="001A5B0D">
        <w:rPr>
          <w:rFonts w:ascii="Times New Roman" w:hAnsi="Times New Roman"/>
          <w:spacing w:val="-4"/>
          <w:szCs w:val="24"/>
        </w:rPr>
        <w:tab/>
      </w:r>
      <w:r w:rsidRPr="001A5B0D">
        <w:rPr>
          <w:rFonts w:ascii="Times New Roman" w:hAnsi="Times New Roman"/>
          <w:spacing w:val="-4"/>
          <w:szCs w:val="24"/>
          <w:u w:val="single"/>
        </w:rPr>
        <w:t xml:space="preserve">  2,</w:t>
      </w:r>
      <w:r w:rsidR="00D42247">
        <w:rPr>
          <w:rFonts w:ascii="Times New Roman" w:hAnsi="Times New Roman"/>
          <w:spacing w:val="-4"/>
          <w:szCs w:val="24"/>
          <w:u w:val="single"/>
        </w:rPr>
        <w:t>0</w:t>
      </w:r>
      <w:r w:rsidRPr="001A5B0D">
        <w:rPr>
          <w:rFonts w:ascii="Times New Roman" w:hAnsi="Times New Roman"/>
          <w:spacing w:val="-4"/>
          <w:szCs w:val="24"/>
          <w:u w:val="single"/>
        </w:rPr>
        <w:t>00,000</w:t>
      </w:r>
      <w:r w:rsidRPr="001A5B0D">
        <w:rPr>
          <w:rFonts w:ascii="Times New Roman" w:hAnsi="Times New Roman"/>
          <w:spacing w:val="-4"/>
          <w:szCs w:val="24"/>
        </w:rPr>
        <w:tab/>
        <w:t>EBITDA – DA = EBIT; DA = EBITDA – EBIT</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EBIT</w:t>
      </w:r>
      <w:r w:rsidRPr="001A5B0D">
        <w:rPr>
          <w:rFonts w:ascii="Times New Roman" w:hAnsi="Times New Roman"/>
          <w:spacing w:val="-4"/>
          <w:szCs w:val="24"/>
        </w:rPr>
        <w:tab/>
        <w:t>$</w:t>
      </w:r>
      <w:r w:rsidR="00D42247">
        <w:rPr>
          <w:rFonts w:ascii="Times New Roman" w:hAnsi="Times New Roman"/>
          <w:spacing w:val="-4"/>
          <w:szCs w:val="24"/>
        </w:rPr>
        <w:t>6</w:t>
      </w:r>
      <w:r w:rsidRPr="001A5B0D">
        <w:rPr>
          <w:rFonts w:ascii="Times New Roman" w:hAnsi="Times New Roman"/>
          <w:spacing w:val="-4"/>
          <w:szCs w:val="24"/>
        </w:rPr>
        <w:t>,000,000</w:t>
      </w:r>
      <w:r w:rsidRPr="001A5B0D">
        <w:rPr>
          <w:rFonts w:ascii="Times New Roman" w:hAnsi="Times New Roman"/>
          <w:spacing w:val="-4"/>
          <w:szCs w:val="24"/>
        </w:rPr>
        <w:tab/>
        <w:t>EBIT = EBT + Int = $</w:t>
      </w:r>
      <w:r w:rsidR="00D42247">
        <w:rPr>
          <w:rFonts w:ascii="Times New Roman" w:hAnsi="Times New Roman"/>
          <w:spacing w:val="-4"/>
          <w:szCs w:val="24"/>
        </w:rPr>
        <w:t>4</w:t>
      </w:r>
      <w:r w:rsidRPr="001A5B0D">
        <w:rPr>
          <w:rFonts w:ascii="Times New Roman" w:hAnsi="Times New Roman"/>
          <w:spacing w:val="-4"/>
          <w:szCs w:val="24"/>
        </w:rPr>
        <w:t>,000,000 + $2,000,000</w:t>
      </w:r>
    </w:p>
    <w:p w:rsidR="00667F68" w:rsidRPr="001A5B0D" w:rsidRDefault="009C34FF" w:rsidP="00667F68">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noProof/>
          <w:snapToGrid/>
          <w:spacing w:val="-4"/>
          <w:szCs w:val="24"/>
        </w:rPr>
        <w:pict>
          <v:shape id="Text Box 7" o:spid="_x0000_s1027" type="#_x0000_t202" style="position:absolute;left:0;text-align:left;margin-left:271.05pt;margin-top:.05pt;width:142.8pt;height:41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" filled="f" stroked="f">
            <v:textbox style="mso-fit-shape-to-text:t">
              <w:txbxContent>
                <w:p w:rsidR="009C34FF" w:rsidRDefault="009C34FF" w:rsidP="00667F68">
                  <w:r w:rsidRPr="00D42247">
                    <w:rPr>
                      <w:position w:val="-28"/>
                    </w:rPr>
                    <w:object w:dxaOrig="2560" w:dyaOrig="660">
                      <v:shape id="_x0000_i1027" type="#_x0000_t75" style="width:128.4pt;height:33.6pt" o:ole="" fillcolor="window">
                        <v:imagedata r:id="rId12" o:title=""/>
                      </v:shape>
                      <o:OLEObject Type="Embed" ProgID="Equation.3" ShapeID="_x0000_i1027" DrawAspect="Content" ObjectID="_1485413245" r:id="rId13"/>
                    </w:object>
                  </w:r>
                </w:p>
              </w:txbxContent>
            </v:textbox>
          </v:shape>
        </w:pict>
      </w:r>
      <w:r w:rsidR="00667F68" w:rsidRPr="001A5B0D">
        <w:rPr>
          <w:rFonts w:ascii="Times New Roman" w:hAnsi="Times New Roman"/>
          <w:spacing w:val="-4"/>
          <w:szCs w:val="24"/>
        </w:rPr>
        <w:t>Int</w:t>
      </w:r>
      <w:r w:rsidR="00667F68" w:rsidRPr="001A5B0D">
        <w:rPr>
          <w:rFonts w:ascii="Times New Roman" w:hAnsi="Times New Roman"/>
          <w:spacing w:val="-4"/>
          <w:szCs w:val="24"/>
        </w:rPr>
        <w:tab/>
      </w:r>
      <w:r w:rsidR="00667F68" w:rsidRPr="001A5B0D">
        <w:rPr>
          <w:rFonts w:ascii="Times New Roman" w:hAnsi="Times New Roman"/>
          <w:spacing w:val="-4"/>
          <w:szCs w:val="24"/>
          <w:u w:val="single"/>
        </w:rPr>
        <w:t xml:space="preserve">  2,000,000</w:t>
      </w:r>
      <w:r w:rsidR="00667F68" w:rsidRPr="001A5B0D">
        <w:rPr>
          <w:rFonts w:ascii="Times New Roman" w:hAnsi="Times New Roman"/>
          <w:spacing w:val="-4"/>
          <w:szCs w:val="24"/>
        </w:rPr>
        <w:tab/>
        <w:t>(Given)</w:t>
      </w:r>
    </w:p>
    <w:p w:rsidR="00667F68" w:rsidRPr="001A5B0D" w:rsidRDefault="009C34FF" w:rsidP="00667F68">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noProof/>
          <w:snapToGrid/>
          <w:spacing w:val="-4"/>
          <w:szCs w:val="24"/>
        </w:rPr>
        <w:pict>
          <v:line id="Line 8" o:spid="_x0000_s1028" style="position:absolute;left:0;text-align:left;z-index:251658752;visibility:visible" from="202.6pt,7.15pt" to="275.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" strokeweight=".5pt">
            <v:stroke endarrow="block" endarrowwidth="narrow" endarrowlength="short"/>
          </v:line>
        </w:pict>
      </w:r>
      <w:r w:rsidR="00667F68" w:rsidRPr="001A5B0D">
        <w:rPr>
          <w:rFonts w:ascii="Times New Roman" w:hAnsi="Times New Roman"/>
          <w:spacing w:val="-4"/>
          <w:szCs w:val="24"/>
        </w:rPr>
        <w:t>EBT</w:t>
      </w:r>
      <w:r w:rsidR="00667F68" w:rsidRPr="001A5B0D">
        <w:rPr>
          <w:rFonts w:ascii="Times New Roman" w:hAnsi="Times New Roman"/>
          <w:spacing w:val="-4"/>
          <w:szCs w:val="24"/>
        </w:rPr>
        <w:tab/>
        <w:t>$</w:t>
      </w:r>
      <w:r w:rsidR="00D42247">
        <w:rPr>
          <w:rFonts w:ascii="Times New Roman" w:hAnsi="Times New Roman"/>
          <w:spacing w:val="-4"/>
          <w:szCs w:val="24"/>
        </w:rPr>
        <w:t>4</w:t>
      </w:r>
      <w:r w:rsidR="00667F68" w:rsidRPr="001A5B0D">
        <w:rPr>
          <w:rFonts w:ascii="Times New Roman" w:hAnsi="Times New Roman"/>
          <w:spacing w:val="-4"/>
          <w:szCs w:val="24"/>
        </w:rPr>
        <w:t>,000,000</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Taxes (40%)</w:t>
      </w:r>
      <w:r w:rsidRPr="001A5B0D">
        <w:rPr>
          <w:rFonts w:ascii="Times New Roman" w:hAnsi="Times New Roman"/>
          <w:spacing w:val="-4"/>
          <w:szCs w:val="24"/>
        </w:rPr>
        <w:tab/>
      </w:r>
      <w:r w:rsidRPr="001A5B0D">
        <w:rPr>
          <w:rFonts w:ascii="Times New Roman" w:hAnsi="Times New Roman"/>
          <w:spacing w:val="-4"/>
          <w:szCs w:val="24"/>
          <w:u w:val="single"/>
        </w:rPr>
        <w:t xml:space="preserve">  1,</w:t>
      </w:r>
      <w:r w:rsidR="00D42247">
        <w:rPr>
          <w:rFonts w:ascii="Times New Roman" w:hAnsi="Times New Roman"/>
          <w:spacing w:val="-4"/>
          <w:szCs w:val="24"/>
          <w:u w:val="single"/>
        </w:rPr>
        <w:t>6</w:t>
      </w:r>
      <w:r w:rsidRPr="001A5B0D">
        <w:rPr>
          <w:rFonts w:ascii="Times New Roman" w:hAnsi="Times New Roman"/>
          <w:spacing w:val="-4"/>
          <w:szCs w:val="24"/>
          <w:u w:val="single"/>
        </w:rPr>
        <w:t>00,000</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NI</w:t>
      </w:r>
      <w:r w:rsidRPr="001A5B0D">
        <w:rPr>
          <w:rFonts w:ascii="Times New Roman" w:hAnsi="Times New Roman"/>
          <w:spacing w:val="-4"/>
          <w:szCs w:val="24"/>
        </w:rPr>
        <w:tab/>
      </w:r>
      <w:r w:rsidRPr="001A5B0D">
        <w:rPr>
          <w:rFonts w:ascii="Times New Roman" w:hAnsi="Times New Roman"/>
          <w:spacing w:val="-4"/>
          <w:szCs w:val="24"/>
          <w:u w:val="double"/>
        </w:rPr>
        <w:t>$</w:t>
      </w:r>
      <w:r w:rsidR="00D42247">
        <w:rPr>
          <w:rFonts w:ascii="Times New Roman" w:hAnsi="Times New Roman"/>
          <w:spacing w:val="-4"/>
          <w:szCs w:val="24"/>
          <w:u w:val="double"/>
        </w:rPr>
        <w:t>2</w:t>
      </w:r>
      <w:r w:rsidRPr="001A5B0D">
        <w:rPr>
          <w:rFonts w:ascii="Times New Roman" w:hAnsi="Times New Roman"/>
          <w:spacing w:val="-4"/>
          <w:szCs w:val="24"/>
          <w:u w:val="double"/>
        </w:rPr>
        <w:t>,</w:t>
      </w:r>
      <w:r w:rsidR="00D42247">
        <w:rPr>
          <w:rFonts w:ascii="Times New Roman" w:hAnsi="Times New Roman"/>
          <w:spacing w:val="-4"/>
          <w:szCs w:val="24"/>
          <w:u w:val="double"/>
        </w:rPr>
        <w:t>4</w:t>
      </w:r>
      <w:r w:rsidRPr="001A5B0D">
        <w:rPr>
          <w:rFonts w:ascii="Times New Roman" w:hAnsi="Times New Roman"/>
          <w:spacing w:val="-4"/>
          <w:szCs w:val="24"/>
          <w:u w:val="double"/>
        </w:rPr>
        <w:t>00,000</w:t>
      </w:r>
      <w:r w:rsidRPr="001A5B0D">
        <w:rPr>
          <w:rFonts w:ascii="Times New Roman" w:hAnsi="Times New Roman"/>
          <w:spacing w:val="-4"/>
          <w:szCs w:val="24"/>
        </w:rPr>
        <w:tab/>
        <w:t>(Given)</w:t>
      </w:r>
    </w:p>
    <w:p w:rsidR="00667F68" w:rsidRPr="001A5B0D" w:rsidRDefault="00667F68" w:rsidP="00667F68">
      <w:pPr>
        <w:widowControl/>
        <w:tabs>
          <w:tab w:val="left" w:pos="-1080"/>
          <w:tab w:val="left" w:pos="-720"/>
          <w:tab w:val="left" w:pos="0"/>
          <w:tab w:val="left" w:pos="2160"/>
          <w:tab w:val="right" w:pos="6840"/>
        </w:tabs>
        <w:rPr>
          <w:rFonts w:ascii="Times New Roman" w:hAnsi="Times New Roman"/>
          <w:spacing w:val="-4"/>
          <w:szCs w:val="24"/>
        </w:rPr>
      </w:pPr>
    </w:p>
    <w:p w:rsidR="00667F68" w:rsidRPr="001A5B0D" w:rsidRDefault="001A0B7B" w:rsidP="003C5AFE">
      <w:pPr>
        <w:keepNext/>
        <w:keepLines/>
        <w:widowControl/>
        <w:tabs>
          <w:tab w:val="left" w:pos="-1080"/>
          <w:tab w:val="left" w:pos="-720"/>
          <w:tab w:val="left" w:pos="0"/>
          <w:tab w:val="left" w:pos="720"/>
          <w:tab w:val="left" w:pos="1080"/>
        </w:tabs>
        <w:rPr>
          <w:rFonts w:ascii="Times New Roman" w:hAnsi="Times New Roman"/>
          <w:spacing w:val="-4"/>
          <w:szCs w:val="24"/>
        </w:rPr>
      </w:pPr>
      <w:del w:id="22" w:author="Mike Ehrhardt" w:date="2015-02-13T14:09:00Z">
        <w:r w:rsidDel="003C29BE">
          <w:rPr>
            <w:rFonts w:ascii="Times New Roman" w:hAnsi="Times New Roman"/>
            <w:spacing w:val="-4"/>
            <w:szCs w:val="24"/>
          </w:rPr>
          <w:delText>6</w:delText>
        </w:r>
        <w:r w:rsidR="00CF612F" w:rsidDel="003C29BE">
          <w:rPr>
            <w:rFonts w:ascii="Times New Roman" w:hAnsi="Times New Roman"/>
            <w:spacing w:val="-4"/>
            <w:szCs w:val="24"/>
          </w:rPr>
          <w:delText>-</w:delText>
        </w:r>
      </w:del>
      <w:ins w:id="23" w:author="Mike Ehrhardt" w:date="2015-02-13T14:09:00Z">
        <w:r w:rsidR="003C29BE">
          <w:rPr>
            <w:rFonts w:ascii="Times New Roman" w:hAnsi="Times New Roman"/>
            <w:spacing w:val="-4"/>
            <w:szCs w:val="24"/>
          </w:rPr>
          <w:t>2-</w:t>
        </w:r>
      </w:ins>
      <w:r w:rsidR="00733C0F" w:rsidRPr="003C5AFE">
        <w:rPr>
          <w:rFonts w:ascii="Times New Roman" w:hAnsi="Times New Roman"/>
          <w:spacing w:val="-4"/>
          <w:szCs w:val="24"/>
        </w:rPr>
        <w:t>5</w:t>
      </w:r>
      <w:r w:rsidR="00667F68" w:rsidRPr="001A5B0D">
        <w:rPr>
          <w:rFonts w:ascii="Times New Roman" w:hAnsi="Times New Roman"/>
          <w:spacing w:val="-4"/>
          <w:szCs w:val="24"/>
        </w:rPr>
        <w:tab/>
        <w:t xml:space="preserve">NI = $3,100,000; DEP = $500,000; AMORT = 0; NCF </w:t>
      </w:r>
      <w:proofErr w:type="gramStart"/>
      <w:r w:rsidR="00667F68" w:rsidRPr="001A5B0D">
        <w:rPr>
          <w:rFonts w:ascii="Times New Roman" w:hAnsi="Times New Roman"/>
          <w:spacing w:val="-4"/>
          <w:szCs w:val="24"/>
        </w:rPr>
        <w:t>= ?</w:t>
      </w:r>
      <w:proofErr w:type="gramEnd"/>
    </w:p>
    <w:p w:rsidR="00667F68" w:rsidRPr="001A5B0D" w:rsidRDefault="00667F68" w:rsidP="003C5AFE">
      <w:pPr>
        <w:keepNext/>
        <w:keepLines/>
        <w:widowControl/>
        <w:tabs>
          <w:tab w:val="left" w:pos="-1080"/>
          <w:tab w:val="left" w:pos="-720"/>
          <w:tab w:val="left" w:pos="0"/>
          <w:tab w:val="left" w:pos="720"/>
          <w:tab w:val="left" w:pos="1080"/>
        </w:tabs>
        <w:ind w:firstLine="720"/>
        <w:rPr>
          <w:rFonts w:ascii="Times New Roman" w:hAnsi="Times New Roman"/>
          <w:spacing w:val="-4"/>
          <w:szCs w:val="24"/>
        </w:rPr>
      </w:pPr>
      <w:r w:rsidRPr="001A5B0D">
        <w:rPr>
          <w:rFonts w:ascii="Times New Roman" w:hAnsi="Times New Roman"/>
          <w:spacing w:val="-4"/>
          <w:szCs w:val="24"/>
        </w:rPr>
        <w:t>NCF = NI + DEP and AMORT = $3,100,000 + $500,000 = $3,600,000.</w:t>
      </w:r>
    </w:p>
    <w:p w:rsidR="00667F68" w:rsidRPr="001A5B0D" w:rsidRDefault="00667F68" w:rsidP="00667F68">
      <w:pPr>
        <w:widowControl/>
        <w:tabs>
          <w:tab w:val="left" w:pos="720"/>
          <w:tab w:val="left" w:pos="1260"/>
          <w:tab w:val="left" w:pos="2160"/>
          <w:tab w:val="left" w:pos="2520"/>
        </w:tabs>
        <w:rPr>
          <w:rFonts w:ascii="Times New Roman" w:hAnsi="Times New Roman"/>
          <w:spacing w:val="-4"/>
          <w:szCs w:val="24"/>
        </w:rPr>
      </w:pPr>
    </w:p>
    <w:p w:rsidR="00667F68" w:rsidRPr="001A5B0D" w:rsidRDefault="001A0B7B" w:rsidP="00C74168">
      <w:pPr>
        <w:keepNext/>
        <w:keepLines/>
        <w:widowControl/>
        <w:tabs>
          <w:tab w:val="left" w:pos="-1080"/>
          <w:tab w:val="left" w:pos="-720"/>
          <w:tab w:val="left" w:pos="720"/>
          <w:tab w:val="right" w:pos="6840"/>
        </w:tabs>
        <w:ind w:left="720" w:hanging="720"/>
        <w:rPr>
          <w:rFonts w:ascii="Times New Roman" w:hAnsi="Times New Roman"/>
          <w:spacing w:val="-4"/>
          <w:szCs w:val="24"/>
        </w:rPr>
      </w:pPr>
      <w:del w:id="24" w:author="Mike Ehrhardt" w:date="2015-02-13T14:09:00Z">
        <w:r w:rsidDel="003C29BE">
          <w:rPr>
            <w:rFonts w:ascii="Times New Roman" w:hAnsi="Times New Roman"/>
            <w:spacing w:val="-4"/>
            <w:szCs w:val="24"/>
          </w:rPr>
          <w:lastRenderedPageBreak/>
          <w:delText>6</w:delText>
        </w:r>
        <w:r w:rsidR="00CF612F" w:rsidDel="003C29BE">
          <w:rPr>
            <w:rFonts w:ascii="Times New Roman" w:hAnsi="Times New Roman"/>
            <w:spacing w:val="-4"/>
            <w:szCs w:val="24"/>
          </w:rPr>
          <w:delText>-</w:delText>
        </w:r>
      </w:del>
      <w:ins w:id="25" w:author="Mike Ehrhardt" w:date="2015-02-13T14:09:00Z">
        <w:r w:rsidR="003C29BE">
          <w:rPr>
            <w:rFonts w:ascii="Times New Roman" w:hAnsi="Times New Roman"/>
            <w:spacing w:val="-4"/>
            <w:szCs w:val="24"/>
          </w:rPr>
          <w:t>2-</w:t>
        </w:r>
      </w:ins>
      <w:r w:rsidR="00733C0F" w:rsidRPr="003C5AFE">
        <w:rPr>
          <w:rFonts w:ascii="Times New Roman" w:hAnsi="Times New Roman"/>
          <w:spacing w:val="-4"/>
          <w:szCs w:val="24"/>
        </w:rPr>
        <w:t>6</w:t>
      </w:r>
      <w:r w:rsidR="00667F68" w:rsidRPr="001A5B0D">
        <w:rPr>
          <w:rFonts w:ascii="Times New Roman" w:hAnsi="Times New Roman"/>
          <w:spacing w:val="-4"/>
          <w:szCs w:val="24"/>
        </w:rPr>
        <w:tab/>
        <w:t>NI = $</w:t>
      </w:r>
      <w:r w:rsidR="00722AF6">
        <w:rPr>
          <w:rFonts w:ascii="Times New Roman" w:hAnsi="Times New Roman"/>
          <w:spacing w:val="-4"/>
          <w:szCs w:val="24"/>
        </w:rPr>
        <w:t>7</w:t>
      </w:r>
      <w:r w:rsidR="00667F68" w:rsidRPr="001A5B0D">
        <w:rPr>
          <w:rFonts w:ascii="Times New Roman" w:hAnsi="Times New Roman"/>
          <w:spacing w:val="-4"/>
          <w:szCs w:val="24"/>
        </w:rPr>
        <w:t>0,000,000; R/E</w:t>
      </w:r>
      <w:r w:rsidR="00667F68" w:rsidRPr="001A5B0D">
        <w:rPr>
          <w:rFonts w:ascii="Times New Roman" w:hAnsi="Times New Roman"/>
          <w:spacing w:val="-4"/>
          <w:szCs w:val="24"/>
          <w:vertAlign w:val="subscript"/>
        </w:rPr>
        <w:t>Y/E</w:t>
      </w:r>
      <w:r w:rsidR="00667F68" w:rsidRPr="001A5B0D">
        <w:rPr>
          <w:rFonts w:ascii="Times New Roman" w:hAnsi="Times New Roman"/>
          <w:spacing w:val="-4"/>
          <w:szCs w:val="24"/>
        </w:rPr>
        <w:t xml:space="preserve"> = $</w:t>
      </w:r>
      <w:r w:rsidR="00722AF6">
        <w:rPr>
          <w:rFonts w:ascii="Times New Roman" w:hAnsi="Times New Roman"/>
          <w:spacing w:val="-4"/>
          <w:szCs w:val="24"/>
        </w:rPr>
        <w:t>900</w:t>
      </w:r>
      <w:r w:rsidR="00667F68" w:rsidRPr="001A5B0D">
        <w:rPr>
          <w:rFonts w:ascii="Times New Roman" w:hAnsi="Times New Roman"/>
          <w:spacing w:val="-4"/>
          <w:szCs w:val="24"/>
        </w:rPr>
        <w:t>,000,000; R/E</w:t>
      </w:r>
      <w:r w:rsidR="00667F68" w:rsidRPr="001A5B0D">
        <w:rPr>
          <w:rFonts w:ascii="Times New Roman" w:hAnsi="Times New Roman"/>
          <w:spacing w:val="-4"/>
          <w:szCs w:val="24"/>
          <w:vertAlign w:val="subscript"/>
        </w:rPr>
        <w:t>B/Y</w:t>
      </w:r>
      <w:r w:rsidR="00667F68" w:rsidRPr="001A5B0D">
        <w:rPr>
          <w:rFonts w:ascii="Times New Roman" w:hAnsi="Times New Roman"/>
          <w:spacing w:val="-4"/>
          <w:szCs w:val="24"/>
        </w:rPr>
        <w:t xml:space="preserve"> = $</w:t>
      </w:r>
      <w:r w:rsidR="00722AF6">
        <w:rPr>
          <w:rFonts w:ascii="Times New Roman" w:hAnsi="Times New Roman"/>
          <w:spacing w:val="-4"/>
          <w:szCs w:val="24"/>
        </w:rPr>
        <w:t>855</w:t>
      </w:r>
      <w:r w:rsidR="00667F68" w:rsidRPr="001A5B0D">
        <w:rPr>
          <w:rFonts w:ascii="Times New Roman" w:hAnsi="Times New Roman"/>
          <w:spacing w:val="-4"/>
          <w:szCs w:val="24"/>
        </w:rPr>
        <w:t xml:space="preserve">,000,000; Dividends </w:t>
      </w:r>
      <w:proofErr w:type="gramStart"/>
      <w:r w:rsidR="00667F68" w:rsidRPr="001A5B0D">
        <w:rPr>
          <w:rFonts w:ascii="Times New Roman" w:hAnsi="Times New Roman"/>
          <w:spacing w:val="-4"/>
          <w:szCs w:val="24"/>
        </w:rPr>
        <w:t>= ?</w:t>
      </w:r>
      <w:proofErr w:type="gramEnd"/>
    </w:p>
    <w:p w:rsidR="00667F68" w:rsidRPr="001A5B0D" w:rsidRDefault="00667F68" w:rsidP="00C74168">
      <w:pPr>
        <w:keepNext/>
        <w:keepLines/>
        <w:widowControl/>
        <w:tabs>
          <w:tab w:val="left" w:pos="-1080"/>
          <w:tab w:val="left" w:pos="-720"/>
          <w:tab w:val="left" w:pos="720"/>
          <w:tab w:val="right" w:pos="6840"/>
        </w:tabs>
        <w:ind w:left="720"/>
        <w:rPr>
          <w:rFonts w:ascii="Times New Roman" w:hAnsi="Times New Roman"/>
          <w:spacing w:val="-4"/>
          <w:szCs w:val="24"/>
        </w:rPr>
      </w:pPr>
    </w:p>
    <w:p w:rsidR="00667F68" w:rsidRPr="001A5B0D" w:rsidRDefault="00667F68" w:rsidP="00C74168">
      <w:pPr>
        <w:keepNext/>
        <w:keepLines/>
        <w:widowControl/>
        <w:tabs>
          <w:tab w:val="left" w:pos="-1080"/>
          <w:tab w:val="left" w:pos="-720"/>
          <w:tab w:val="left" w:pos="720"/>
          <w:tab w:val="right" w:pos="4320"/>
          <w:tab w:val="left" w:pos="4410"/>
        </w:tabs>
        <w:ind w:left="720"/>
        <w:rPr>
          <w:rFonts w:ascii="Times New Roman" w:hAnsi="Times New Roman"/>
          <w:spacing w:val="-4"/>
          <w:szCs w:val="24"/>
        </w:rPr>
      </w:pPr>
      <w:r w:rsidRPr="001A5B0D">
        <w:rPr>
          <w:rFonts w:ascii="Times New Roman" w:hAnsi="Times New Roman"/>
          <w:spacing w:val="-4"/>
          <w:szCs w:val="24"/>
        </w:rPr>
        <w:tab/>
        <w:t>R/E</w:t>
      </w:r>
      <w:r w:rsidRPr="001A5B0D">
        <w:rPr>
          <w:rFonts w:ascii="Times New Roman" w:hAnsi="Times New Roman"/>
          <w:spacing w:val="-4"/>
          <w:szCs w:val="24"/>
          <w:vertAlign w:val="subscript"/>
        </w:rPr>
        <w:t>B/Y</w:t>
      </w:r>
      <w:r w:rsidRPr="001A5B0D">
        <w:rPr>
          <w:rFonts w:ascii="Times New Roman" w:hAnsi="Times New Roman"/>
          <w:spacing w:val="-4"/>
          <w:szCs w:val="24"/>
        </w:rPr>
        <w:t xml:space="preserve"> + NI – Div</w:t>
      </w:r>
      <w:r w:rsidRPr="001A5B0D">
        <w:rPr>
          <w:rFonts w:ascii="Times New Roman" w:hAnsi="Times New Roman"/>
          <w:spacing w:val="-4"/>
          <w:szCs w:val="24"/>
        </w:rPr>
        <w:tab/>
        <w:t>= R/E</w:t>
      </w:r>
      <w:r w:rsidRPr="001A5B0D">
        <w:rPr>
          <w:rFonts w:ascii="Times New Roman" w:hAnsi="Times New Roman"/>
          <w:spacing w:val="-4"/>
          <w:szCs w:val="24"/>
          <w:vertAlign w:val="subscript"/>
        </w:rPr>
        <w:t>Y/E</w:t>
      </w:r>
    </w:p>
    <w:p w:rsidR="00667F68" w:rsidRPr="001A5B0D" w:rsidRDefault="00667F68" w:rsidP="00C74168">
      <w:pPr>
        <w:keepNext/>
        <w:keepLines/>
        <w:widowControl/>
        <w:tabs>
          <w:tab w:val="left" w:pos="-1080"/>
          <w:tab w:val="left" w:pos="-720"/>
          <w:tab w:val="left" w:pos="720"/>
          <w:tab w:val="right" w:pos="4320"/>
          <w:tab w:val="left" w:pos="4410"/>
        </w:tabs>
        <w:ind w:left="720"/>
        <w:rPr>
          <w:rFonts w:ascii="Times New Roman" w:hAnsi="Times New Roman"/>
          <w:spacing w:val="-4"/>
          <w:szCs w:val="24"/>
        </w:rPr>
      </w:pPr>
      <w:r w:rsidRPr="001A5B0D">
        <w:rPr>
          <w:rFonts w:ascii="Times New Roman" w:hAnsi="Times New Roman"/>
          <w:spacing w:val="-4"/>
          <w:szCs w:val="24"/>
        </w:rPr>
        <w:tab/>
        <w:t>$</w:t>
      </w:r>
      <w:r w:rsidR="00722AF6">
        <w:rPr>
          <w:rFonts w:ascii="Times New Roman" w:hAnsi="Times New Roman"/>
          <w:spacing w:val="-4"/>
          <w:szCs w:val="24"/>
        </w:rPr>
        <w:t>855</w:t>
      </w:r>
      <w:r w:rsidRPr="001A5B0D">
        <w:rPr>
          <w:rFonts w:ascii="Times New Roman" w:hAnsi="Times New Roman"/>
          <w:spacing w:val="-4"/>
          <w:szCs w:val="24"/>
        </w:rPr>
        <w:t>,000,000 + $</w:t>
      </w:r>
      <w:r w:rsidR="00722AF6">
        <w:rPr>
          <w:rFonts w:ascii="Times New Roman" w:hAnsi="Times New Roman"/>
          <w:spacing w:val="-4"/>
          <w:szCs w:val="24"/>
        </w:rPr>
        <w:t>7</w:t>
      </w:r>
      <w:r w:rsidRPr="001A5B0D">
        <w:rPr>
          <w:rFonts w:ascii="Times New Roman" w:hAnsi="Times New Roman"/>
          <w:spacing w:val="-4"/>
          <w:szCs w:val="24"/>
        </w:rPr>
        <w:t>0,000,000 – Div</w:t>
      </w:r>
      <w:r w:rsidRPr="001A5B0D">
        <w:rPr>
          <w:rFonts w:ascii="Times New Roman" w:hAnsi="Times New Roman"/>
          <w:spacing w:val="-4"/>
          <w:szCs w:val="24"/>
        </w:rPr>
        <w:tab/>
        <w:t xml:space="preserve">= </w:t>
      </w:r>
      <w:r w:rsidR="00722AF6">
        <w:rPr>
          <w:rFonts w:ascii="Times New Roman" w:hAnsi="Times New Roman"/>
          <w:spacing w:val="-4"/>
          <w:szCs w:val="24"/>
        </w:rPr>
        <w:t xml:space="preserve"> </w:t>
      </w:r>
      <w:r w:rsidRPr="001A5B0D">
        <w:rPr>
          <w:rFonts w:ascii="Times New Roman" w:hAnsi="Times New Roman"/>
          <w:spacing w:val="-4"/>
          <w:szCs w:val="24"/>
        </w:rPr>
        <w:t>$</w:t>
      </w:r>
      <w:r w:rsidR="00722AF6">
        <w:rPr>
          <w:rFonts w:ascii="Times New Roman" w:hAnsi="Times New Roman"/>
          <w:spacing w:val="-4"/>
          <w:szCs w:val="24"/>
        </w:rPr>
        <w:t>90</w:t>
      </w:r>
      <w:r w:rsidRPr="001A5B0D">
        <w:rPr>
          <w:rFonts w:ascii="Times New Roman" w:hAnsi="Times New Roman"/>
          <w:spacing w:val="-4"/>
          <w:szCs w:val="24"/>
        </w:rPr>
        <w:t>0,000,000</w:t>
      </w:r>
    </w:p>
    <w:p w:rsidR="00667F68" w:rsidRPr="001A5B0D" w:rsidRDefault="00667F68" w:rsidP="00C74168">
      <w:pPr>
        <w:keepNext/>
        <w:keepLines/>
        <w:widowControl/>
        <w:tabs>
          <w:tab w:val="left" w:pos="-1080"/>
          <w:tab w:val="left" w:pos="-720"/>
          <w:tab w:val="left" w:pos="720"/>
          <w:tab w:val="right" w:pos="4320"/>
          <w:tab w:val="left" w:pos="4410"/>
        </w:tabs>
        <w:ind w:left="720"/>
        <w:rPr>
          <w:rFonts w:ascii="Times New Roman" w:hAnsi="Times New Roman"/>
          <w:spacing w:val="-4"/>
          <w:szCs w:val="24"/>
        </w:rPr>
      </w:pPr>
      <w:r w:rsidRPr="001A5B0D">
        <w:rPr>
          <w:rFonts w:ascii="Times New Roman" w:hAnsi="Times New Roman"/>
          <w:spacing w:val="-4"/>
          <w:szCs w:val="24"/>
        </w:rPr>
        <w:tab/>
        <w:t>$</w:t>
      </w:r>
      <w:r w:rsidR="00722AF6">
        <w:rPr>
          <w:rFonts w:ascii="Times New Roman" w:hAnsi="Times New Roman"/>
          <w:spacing w:val="-4"/>
          <w:szCs w:val="24"/>
        </w:rPr>
        <w:t>925</w:t>
      </w:r>
      <w:r w:rsidRPr="001A5B0D">
        <w:rPr>
          <w:rFonts w:ascii="Times New Roman" w:hAnsi="Times New Roman"/>
          <w:spacing w:val="-4"/>
          <w:szCs w:val="24"/>
        </w:rPr>
        <w:t>,000,000 – Div</w:t>
      </w:r>
      <w:r w:rsidRPr="001A5B0D">
        <w:rPr>
          <w:rFonts w:ascii="Times New Roman" w:hAnsi="Times New Roman"/>
          <w:spacing w:val="-4"/>
          <w:szCs w:val="24"/>
        </w:rPr>
        <w:tab/>
        <w:t>= $</w:t>
      </w:r>
      <w:r w:rsidR="00722AF6">
        <w:rPr>
          <w:rFonts w:ascii="Times New Roman" w:hAnsi="Times New Roman"/>
          <w:spacing w:val="-4"/>
          <w:szCs w:val="24"/>
        </w:rPr>
        <w:t>900</w:t>
      </w:r>
      <w:r w:rsidRPr="001A5B0D">
        <w:rPr>
          <w:rFonts w:ascii="Times New Roman" w:hAnsi="Times New Roman"/>
          <w:spacing w:val="-4"/>
          <w:szCs w:val="24"/>
        </w:rPr>
        <w:t>,000,000</w:t>
      </w:r>
    </w:p>
    <w:p w:rsidR="00667F68" w:rsidRPr="001A5B0D" w:rsidRDefault="00667F68" w:rsidP="00791E2C">
      <w:pPr>
        <w:widowControl/>
        <w:tabs>
          <w:tab w:val="left" w:pos="-1080"/>
          <w:tab w:val="left" w:pos="-720"/>
          <w:tab w:val="left" w:pos="720"/>
          <w:tab w:val="right" w:pos="4320"/>
          <w:tab w:val="left" w:pos="4410"/>
        </w:tabs>
        <w:ind w:left="720"/>
        <w:rPr>
          <w:rFonts w:ascii="Times New Roman" w:hAnsi="Times New Roman"/>
          <w:spacing w:val="-4"/>
          <w:szCs w:val="24"/>
        </w:rPr>
      </w:pPr>
      <w:r w:rsidRPr="001A5B0D">
        <w:rPr>
          <w:rFonts w:ascii="Times New Roman" w:hAnsi="Times New Roman"/>
          <w:spacing w:val="-4"/>
          <w:szCs w:val="24"/>
        </w:rPr>
        <w:tab/>
        <w:t>$2</w:t>
      </w:r>
      <w:r w:rsidR="00722AF6">
        <w:rPr>
          <w:rFonts w:ascii="Times New Roman" w:hAnsi="Times New Roman"/>
          <w:spacing w:val="-4"/>
          <w:szCs w:val="24"/>
        </w:rPr>
        <w:t>5</w:t>
      </w:r>
      <w:r w:rsidRPr="001A5B0D">
        <w:rPr>
          <w:rFonts w:ascii="Times New Roman" w:hAnsi="Times New Roman"/>
          <w:spacing w:val="-4"/>
          <w:szCs w:val="24"/>
        </w:rPr>
        <w:t>,000,000</w:t>
      </w:r>
      <w:r w:rsidRPr="001A5B0D">
        <w:rPr>
          <w:rFonts w:ascii="Times New Roman" w:hAnsi="Times New Roman"/>
          <w:spacing w:val="-4"/>
          <w:szCs w:val="24"/>
        </w:rPr>
        <w:tab/>
        <w:t>= Div.</w:t>
      </w:r>
    </w:p>
    <w:p w:rsidR="00791E2C" w:rsidRPr="00733C0F" w:rsidRDefault="00791E2C">
      <w:pPr>
        <w:widowControl/>
        <w:tabs>
          <w:tab w:val="left" w:pos="-1080"/>
          <w:tab w:val="left" w:pos="-720"/>
          <w:tab w:val="left" w:pos="0"/>
          <w:tab w:val="left" w:pos="720"/>
          <w:tab w:val="left" w:pos="1080"/>
        </w:tabs>
        <w:jc w:val="both"/>
        <w:rPr>
          <w:rFonts w:ascii="Times New Roman" w:hAnsi="Times New Roman"/>
          <w:szCs w:val="24"/>
        </w:rPr>
      </w:pPr>
    </w:p>
    <w:p w:rsidR="001D21F9" w:rsidRDefault="001A0B7B">
      <w:pPr>
        <w:widowControl/>
        <w:tabs>
          <w:tab w:val="left" w:pos="-1080"/>
          <w:tab w:val="left" w:pos="-720"/>
          <w:tab w:val="left" w:pos="0"/>
          <w:tab w:val="left" w:pos="2160"/>
          <w:tab w:val="right" w:pos="6840"/>
        </w:tabs>
        <w:jc w:val="both"/>
        <w:rPr>
          <w:rFonts w:ascii="Times New Roman" w:hAnsi="Times New Roman"/>
          <w:szCs w:val="24"/>
        </w:rPr>
      </w:pPr>
      <w:del w:id="26" w:author="Mike Ehrhardt" w:date="2015-02-13T14:09:00Z">
        <w:r w:rsidDel="003C29BE">
          <w:rPr>
            <w:rFonts w:ascii="Times New Roman" w:hAnsi="Times New Roman"/>
            <w:szCs w:val="24"/>
          </w:rPr>
          <w:delText>6</w:delText>
        </w:r>
        <w:r w:rsidR="00CF612F" w:rsidDel="003C29BE">
          <w:rPr>
            <w:rFonts w:ascii="Times New Roman" w:hAnsi="Times New Roman"/>
            <w:szCs w:val="24"/>
          </w:rPr>
          <w:delText>-</w:delText>
        </w:r>
      </w:del>
      <w:ins w:id="27" w:author="Mike Ehrhardt" w:date="2015-02-13T14:09:00Z">
        <w:r w:rsidR="003C29BE">
          <w:rPr>
            <w:rFonts w:ascii="Times New Roman" w:hAnsi="Times New Roman"/>
            <w:szCs w:val="24"/>
          </w:rPr>
          <w:t>2-</w:t>
        </w:r>
      </w:ins>
      <w:r w:rsidR="00733C0F">
        <w:rPr>
          <w:rFonts w:ascii="Times New Roman" w:hAnsi="Times New Roman"/>
          <w:szCs w:val="24"/>
        </w:rPr>
        <w:t>7</w:t>
      </w:r>
      <w:r w:rsidR="001D21F9">
        <w:rPr>
          <w:rFonts w:ascii="Times New Roman" w:hAnsi="Times New Roman"/>
          <w:szCs w:val="24"/>
        </w:rPr>
        <w:tab/>
        <w:t>Income</w:t>
      </w:r>
      <w:r w:rsidR="001D21F9">
        <w:rPr>
          <w:rFonts w:ascii="Times New Roman" w:hAnsi="Times New Roman"/>
          <w:szCs w:val="24"/>
        </w:rPr>
        <w:tab/>
        <w:t xml:space="preserve">$365,000  </w:t>
      </w:r>
    </w:p>
    <w:p w:rsidR="001D21F9" w:rsidRDefault="001D21F9">
      <w:pPr>
        <w:widowControl/>
        <w:tabs>
          <w:tab w:val="left" w:pos="-1080"/>
          <w:tab w:val="left" w:pos="-720"/>
          <w:tab w:val="left" w:pos="0"/>
          <w:tab w:val="left" w:pos="2160"/>
          <w:tab w:val="right" w:pos="6840"/>
        </w:tabs>
        <w:ind w:firstLine="2160"/>
        <w:jc w:val="both"/>
        <w:rPr>
          <w:rFonts w:ascii="Times New Roman" w:hAnsi="Times New Roman"/>
          <w:szCs w:val="24"/>
        </w:rPr>
      </w:pPr>
      <w:r>
        <w:rPr>
          <w:rFonts w:ascii="Times New Roman" w:hAnsi="Times New Roman"/>
          <w:szCs w:val="24"/>
        </w:rPr>
        <w:t>Less  Interest deduction</w:t>
      </w:r>
      <w:r>
        <w:rPr>
          <w:rFonts w:ascii="Times New Roman" w:hAnsi="Times New Roman"/>
          <w:szCs w:val="24"/>
        </w:rPr>
        <w:tab/>
        <w:t>(50,000)</w:t>
      </w:r>
    </w:p>
    <w:p w:rsidR="001D21F9" w:rsidRDefault="001D21F9">
      <w:pPr>
        <w:widowControl/>
        <w:tabs>
          <w:tab w:val="left" w:pos="-1080"/>
          <w:tab w:val="left" w:pos="-720"/>
          <w:tab w:val="left" w:pos="0"/>
          <w:tab w:val="left" w:pos="2160"/>
          <w:tab w:val="right" w:pos="6840"/>
        </w:tabs>
        <w:ind w:firstLine="2160"/>
        <w:jc w:val="both"/>
        <w:rPr>
          <w:rFonts w:ascii="Times New Roman" w:hAnsi="Times New Roman"/>
          <w:szCs w:val="24"/>
        </w:rPr>
      </w:pPr>
      <w:r>
        <w:rPr>
          <w:rFonts w:ascii="Times New Roman" w:hAnsi="Times New Roman"/>
          <w:szCs w:val="24"/>
        </w:rPr>
        <w:t>Plus:  Dividends received</w:t>
      </w:r>
      <w:r>
        <w:rPr>
          <w:rFonts w:ascii="Times New Roman" w:hAnsi="Times New Roman"/>
          <w:szCs w:val="24"/>
          <w:vertAlign w:val="superscript"/>
        </w:rPr>
        <w:t>a</w:t>
      </w:r>
      <w:r>
        <w:rPr>
          <w:rFonts w:ascii="Times New Roman" w:hAnsi="Times New Roman"/>
          <w:szCs w:val="24"/>
        </w:rPr>
        <w:tab/>
      </w:r>
      <w:r>
        <w:rPr>
          <w:rFonts w:ascii="Times New Roman" w:hAnsi="Times New Roman"/>
          <w:szCs w:val="24"/>
          <w:u w:val="single"/>
        </w:rPr>
        <w:t xml:space="preserve">   4,500</w:t>
      </w:r>
      <w:r>
        <w:rPr>
          <w:rFonts w:ascii="Times New Roman" w:hAnsi="Times New Roman"/>
          <w:szCs w:val="24"/>
        </w:rPr>
        <w:t xml:space="preserve">  </w:t>
      </w:r>
    </w:p>
    <w:p w:rsidR="001D21F9" w:rsidRDefault="001D21F9">
      <w:pPr>
        <w:widowControl/>
        <w:tabs>
          <w:tab w:val="left" w:pos="-1080"/>
          <w:tab w:val="left" w:pos="-720"/>
          <w:tab w:val="left" w:pos="0"/>
          <w:tab w:val="left" w:pos="2160"/>
          <w:tab w:val="right" w:pos="6840"/>
        </w:tabs>
        <w:ind w:firstLine="2160"/>
        <w:jc w:val="both"/>
        <w:rPr>
          <w:rFonts w:ascii="Times New Roman" w:hAnsi="Times New Roman"/>
          <w:szCs w:val="24"/>
        </w:rPr>
      </w:pPr>
      <w:r>
        <w:rPr>
          <w:rFonts w:ascii="Times New Roman" w:hAnsi="Times New Roman"/>
          <w:szCs w:val="24"/>
        </w:rPr>
        <w:t>Taxable income</w:t>
      </w:r>
      <w:r>
        <w:rPr>
          <w:rFonts w:ascii="Times New Roman" w:hAnsi="Times New Roman"/>
          <w:szCs w:val="24"/>
        </w:rPr>
        <w:tab/>
      </w:r>
      <w:r>
        <w:rPr>
          <w:rFonts w:ascii="Times New Roman" w:hAnsi="Times New Roman"/>
          <w:szCs w:val="24"/>
          <w:u w:val="double"/>
        </w:rPr>
        <w:t>$319,500</w:t>
      </w:r>
      <w:r>
        <w:rPr>
          <w:rFonts w:ascii="Times New Roman" w:hAnsi="Times New Roman"/>
          <w:szCs w:val="24"/>
        </w:rPr>
        <w:t xml:space="preserve">  </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D21F9">
      <w:pPr>
        <w:widowControl/>
        <w:tabs>
          <w:tab w:val="left" w:pos="-1080"/>
          <w:tab w:val="left" w:pos="-720"/>
          <w:tab w:val="left" w:pos="0"/>
          <w:tab w:val="left" w:pos="720"/>
          <w:tab w:val="left" w:pos="1080"/>
        </w:tabs>
        <w:ind w:left="720"/>
        <w:jc w:val="both"/>
        <w:rPr>
          <w:rFonts w:ascii="Times New Roman" w:hAnsi="Times New Roman"/>
          <w:szCs w:val="24"/>
        </w:rPr>
      </w:pPr>
      <w:r>
        <w:rPr>
          <w:rFonts w:ascii="Times New Roman" w:hAnsi="Times New Roman"/>
          <w:szCs w:val="24"/>
          <w:vertAlign w:val="superscript"/>
        </w:rPr>
        <w:t>a</w:t>
      </w:r>
      <w:r>
        <w:rPr>
          <w:rFonts w:ascii="Times New Roman" w:hAnsi="Times New Roman"/>
          <w:szCs w:val="24"/>
        </w:rPr>
        <w:t>For a corporation, 70% of dividends received are excluded from taxes; therefore, taxable dividends are calculated as $15,000(1 - 0.70) = $4,500.</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720"/>
          <w:tab w:val="left" w:pos="1080"/>
        </w:tabs>
        <w:ind w:left="720"/>
        <w:jc w:val="both"/>
        <w:outlineLvl w:val="0"/>
        <w:rPr>
          <w:rFonts w:ascii="Times New Roman" w:hAnsi="Times New Roman"/>
          <w:szCs w:val="24"/>
        </w:rPr>
      </w:pPr>
      <w:r>
        <w:rPr>
          <w:rFonts w:ascii="Times New Roman" w:hAnsi="Times New Roman"/>
          <w:szCs w:val="24"/>
        </w:rPr>
        <w:t>Tax = $22,250 + ($319,500 - $100,000)(0.39) = $22,250 + $85,605 = $107,855.</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r>
        <w:rPr>
          <w:rFonts w:ascii="Times New Roman" w:hAnsi="Times New Roman"/>
          <w:szCs w:val="24"/>
        </w:rPr>
        <w:tab/>
        <w:t>After-tax income:</w:t>
      </w:r>
    </w:p>
    <w:p w:rsidR="001D21F9" w:rsidRPr="002D22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rPr>
      </w:pPr>
    </w:p>
    <w:p w:rsidR="001D21F9" w:rsidRDefault="001D21F9">
      <w:pPr>
        <w:widowControl/>
        <w:tabs>
          <w:tab w:val="left" w:pos="-1080"/>
          <w:tab w:val="left" w:pos="-720"/>
          <w:tab w:val="left" w:pos="0"/>
          <w:tab w:val="left" w:pos="2160"/>
          <w:tab w:val="right" w:pos="7920"/>
        </w:tabs>
        <w:ind w:firstLine="2160"/>
        <w:jc w:val="both"/>
        <w:rPr>
          <w:rFonts w:ascii="Times New Roman" w:hAnsi="Times New Roman"/>
          <w:szCs w:val="24"/>
        </w:rPr>
      </w:pPr>
      <w:r>
        <w:rPr>
          <w:rFonts w:ascii="Times New Roman" w:hAnsi="Times New Roman"/>
          <w:szCs w:val="24"/>
        </w:rPr>
        <w:t>Taxable income</w:t>
      </w:r>
      <w:r>
        <w:rPr>
          <w:rFonts w:ascii="Times New Roman" w:hAnsi="Times New Roman"/>
          <w:szCs w:val="24"/>
        </w:rPr>
        <w:tab/>
        <w:t xml:space="preserve">$319,500  </w:t>
      </w:r>
    </w:p>
    <w:p w:rsidR="001D21F9" w:rsidRDefault="001D21F9">
      <w:pPr>
        <w:widowControl/>
        <w:tabs>
          <w:tab w:val="left" w:pos="-1080"/>
          <w:tab w:val="left" w:pos="-720"/>
          <w:tab w:val="left" w:pos="0"/>
          <w:tab w:val="left" w:pos="2160"/>
          <w:tab w:val="right" w:pos="7920"/>
        </w:tabs>
        <w:ind w:firstLine="2160"/>
        <w:jc w:val="both"/>
        <w:rPr>
          <w:rFonts w:ascii="Times New Roman" w:hAnsi="Times New Roman"/>
          <w:szCs w:val="24"/>
        </w:rPr>
      </w:pPr>
      <w:r>
        <w:rPr>
          <w:rFonts w:ascii="Times New Roman" w:hAnsi="Times New Roman"/>
          <w:szCs w:val="24"/>
        </w:rPr>
        <w:t>Taxes</w:t>
      </w:r>
      <w:r>
        <w:rPr>
          <w:rFonts w:ascii="Times New Roman" w:hAnsi="Times New Roman"/>
          <w:szCs w:val="24"/>
        </w:rPr>
        <w:tab/>
        <w:t>(107,855)</w:t>
      </w:r>
    </w:p>
    <w:p w:rsidR="001D21F9" w:rsidRDefault="001D21F9">
      <w:pPr>
        <w:widowControl/>
        <w:tabs>
          <w:tab w:val="left" w:pos="-1080"/>
          <w:tab w:val="left" w:pos="-720"/>
          <w:tab w:val="left" w:pos="0"/>
          <w:tab w:val="left" w:pos="2160"/>
          <w:tab w:val="right" w:pos="7920"/>
        </w:tabs>
        <w:ind w:firstLine="2160"/>
        <w:jc w:val="both"/>
        <w:rPr>
          <w:rFonts w:ascii="Times New Roman" w:hAnsi="Times New Roman"/>
          <w:szCs w:val="24"/>
        </w:rPr>
      </w:pPr>
      <w:r>
        <w:rPr>
          <w:rFonts w:ascii="Times New Roman" w:hAnsi="Times New Roman"/>
          <w:szCs w:val="24"/>
        </w:rPr>
        <w:t>Plus  Non-taxable dividends received</w:t>
      </w:r>
      <w:r>
        <w:rPr>
          <w:rFonts w:ascii="Times New Roman" w:hAnsi="Times New Roman"/>
          <w:szCs w:val="24"/>
          <w:vertAlign w:val="superscript"/>
        </w:rPr>
        <w:t>b</w:t>
      </w:r>
      <w:r>
        <w:rPr>
          <w:rFonts w:ascii="Times New Roman" w:hAnsi="Times New Roman"/>
          <w:szCs w:val="24"/>
        </w:rPr>
        <w:tab/>
      </w:r>
      <w:r>
        <w:rPr>
          <w:rFonts w:ascii="Times New Roman" w:hAnsi="Times New Roman"/>
          <w:szCs w:val="24"/>
          <w:u w:val="single"/>
        </w:rPr>
        <w:t xml:space="preserve">  10,500</w:t>
      </w:r>
      <w:r>
        <w:rPr>
          <w:rFonts w:ascii="Times New Roman" w:hAnsi="Times New Roman"/>
          <w:szCs w:val="24"/>
        </w:rPr>
        <w:t xml:space="preserve">  </w:t>
      </w:r>
    </w:p>
    <w:p w:rsidR="001D21F9" w:rsidRDefault="001D21F9">
      <w:pPr>
        <w:widowControl/>
        <w:tabs>
          <w:tab w:val="left" w:pos="-1080"/>
          <w:tab w:val="left" w:pos="-720"/>
          <w:tab w:val="left" w:pos="0"/>
          <w:tab w:val="left" w:pos="2160"/>
          <w:tab w:val="right" w:pos="7920"/>
        </w:tabs>
        <w:ind w:firstLine="2160"/>
        <w:jc w:val="both"/>
        <w:rPr>
          <w:rFonts w:ascii="Times New Roman" w:hAnsi="Times New Roman"/>
          <w:szCs w:val="24"/>
        </w:rPr>
      </w:pPr>
      <w:r>
        <w:rPr>
          <w:rFonts w:ascii="Times New Roman" w:hAnsi="Times New Roman"/>
          <w:szCs w:val="24"/>
        </w:rPr>
        <w:t>Net income</w:t>
      </w:r>
      <w:r>
        <w:rPr>
          <w:rFonts w:ascii="Times New Roman" w:hAnsi="Times New Roman"/>
          <w:szCs w:val="24"/>
        </w:rPr>
        <w:tab/>
      </w:r>
      <w:r>
        <w:rPr>
          <w:rFonts w:ascii="Times New Roman" w:hAnsi="Times New Roman"/>
          <w:szCs w:val="24"/>
          <w:u w:val="double"/>
        </w:rPr>
        <w:t>$222,145</w:t>
      </w:r>
      <w:r>
        <w:rPr>
          <w:rFonts w:ascii="Times New Roman" w:hAnsi="Times New Roman"/>
          <w:szCs w:val="24"/>
        </w:rPr>
        <w:t xml:space="preserve">  </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vertAlign w:val="superscript"/>
        </w:rPr>
        <w:t>b</w:t>
      </w:r>
      <w:r>
        <w:rPr>
          <w:rFonts w:ascii="Times New Roman" w:hAnsi="Times New Roman"/>
          <w:szCs w:val="24"/>
        </w:rPr>
        <w:t>Non-taxable dividends are calculated as $15,000 x 0.7 = $10,500.</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D21F9">
      <w:pPr>
        <w:widowControl/>
        <w:tabs>
          <w:tab w:val="left" w:pos="-1080"/>
          <w:tab w:val="left" w:pos="-720"/>
          <w:tab w:val="left" w:pos="0"/>
          <w:tab w:val="left" w:pos="720"/>
          <w:tab w:val="left" w:pos="1080"/>
        </w:tabs>
        <w:ind w:left="720"/>
        <w:jc w:val="both"/>
        <w:rPr>
          <w:rFonts w:ascii="Times New Roman" w:hAnsi="Times New Roman"/>
          <w:szCs w:val="24"/>
        </w:rPr>
      </w:pPr>
      <w:r>
        <w:rPr>
          <w:rFonts w:ascii="Times New Roman" w:hAnsi="Times New Roman"/>
          <w:szCs w:val="24"/>
        </w:rPr>
        <w:t>The company’s marginal tax rate is 39 percent.  The company’s average tax rate is $107,855/$319,500 = 33.76%.</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A0B7B">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del w:id="28" w:author="Mike Ehrhardt" w:date="2015-02-13T14:09:00Z">
        <w:r w:rsidDel="003C29BE">
          <w:rPr>
            <w:rFonts w:ascii="Times New Roman" w:hAnsi="Times New Roman"/>
            <w:sz w:val="24"/>
            <w:szCs w:val="24"/>
          </w:rPr>
          <w:delText>6</w:delText>
        </w:r>
        <w:r w:rsidR="00CF612F" w:rsidDel="003C29BE">
          <w:rPr>
            <w:rFonts w:ascii="Times New Roman" w:hAnsi="Times New Roman"/>
            <w:sz w:val="24"/>
            <w:szCs w:val="24"/>
          </w:rPr>
          <w:delText>-</w:delText>
        </w:r>
      </w:del>
      <w:ins w:id="29" w:author="Mike Ehrhardt" w:date="2015-02-13T14:09:00Z">
        <w:r w:rsidR="003C29BE">
          <w:rPr>
            <w:rFonts w:ascii="Times New Roman" w:hAnsi="Times New Roman"/>
            <w:sz w:val="24"/>
            <w:szCs w:val="24"/>
          </w:rPr>
          <w:t>2-</w:t>
        </w:r>
      </w:ins>
      <w:r w:rsidR="00733C0F">
        <w:rPr>
          <w:rFonts w:ascii="Times New Roman" w:hAnsi="Times New Roman"/>
          <w:sz w:val="24"/>
          <w:szCs w:val="24"/>
        </w:rPr>
        <w:t>8</w:t>
      </w:r>
      <w:r w:rsidR="001D21F9">
        <w:rPr>
          <w:rFonts w:ascii="Times New Roman" w:hAnsi="Times New Roman"/>
          <w:sz w:val="24"/>
          <w:szCs w:val="24"/>
        </w:rPr>
        <w:tab/>
        <w:t>a.</w:t>
      </w:r>
      <w:r w:rsidR="001D21F9">
        <w:rPr>
          <w:rFonts w:ascii="Times New Roman" w:hAnsi="Times New Roman"/>
          <w:sz w:val="24"/>
          <w:szCs w:val="24"/>
        </w:rPr>
        <w:tab/>
        <w:t>Tax = $3,400,000 + ($10,500,000 - $10,000,000</w:t>
      </w:r>
      <w:proofErr w:type="gramStart"/>
      <w:r w:rsidR="001D21F9">
        <w:rPr>
          <w:rFonts w:ascii="Times New Roman" w:hAnsi="Times New Roman"/>
          <w:sz w:val="24"/>
          <w:szCs w:val="24"/>
        </w:rPr>
        <w:t>)(</w:t>
      </w:r>
      <w:proofErr w:type="gramEnd"/>
      <w:r w:rsidR="001D21F9">
        <w:rPr>
          <w:rFonts w:ascii="Times New Roman" w:hAnsi="Times New Roman"/>
          <w:sz w:val="24"/>
          <w:szCs w:val="24"/>
        </w:rPr>
        <w:t>0.35) = $3,575,000.</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b.</w:t>
      </w:r>
      <w:r>
        <w:rPr>
          <w:rFonts w:ascii="Times New Roman" w:hAnsi="Times New Roman"/>
          <w:szCs w:val="24"/>
        </w:rPr>
        <w:tab/>
        <w:t>Tax = $1,000,000(0.35) = $350,000.</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c.</w:t>
      </w:r>
      <w:r>
        <w:rPr>
          <w:rFonts w:ascii="Times New Roman" w:hAnsi="Times New Roman"/>
          <w:szCs w:val="24"/>
        </w:rPr>
        <w:tab/>
        <w:t>Tax = ($1,000,000)0.30(0.35) = $105,000.</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A0B7B" w:rsidP="003C5AFE">
      <w:pPr>
        <w:keepNext/>
        <w:keepLines/>
        <w:widowControl/>
        <w:tabs>
          <w:tab w:val="left" w:pos="-1080"/>
          <w:tab w:val="left" w:pos="-720"/>
          <w:tab w:val="left" w:pos="0"/>
          <w:tab w:val="left" w:pos="720"/>
          <w:tab w:val="left" w:pos="1080"/>
        </w:tabs>
        <w:jc w:val="both"/>
        <w:rPr>
          <w:rFonts w:ascii="Times New Roman" w:hAnsi="Times New Roman"/>
          <w:szCs w:val="24"/>
        </w:rPr>
      </w:pPr>
      <w:del w:id="30" w:author="Mike Ehrhardt" w:date="2015-02-13T14:09:00Z">
        <w:r w:rsidDel="003C29BE">
          <w:rPr>
            <w:rFonts w:ascii="Times New Roman" w:hAnsi="Times New Roman"/>
            <w:szCs w:val="24"/>
          </w:rPr>
          <w:lastRenderedPageBreak/>
          <w:delText>6</w:delText>
        </w:r>
        <w:r w:rsidR="00CF612F" w:rsidDel="003C29BE">
          <w:rPr>
            <w:rFonts w:ascii="Times New Roman" w:hAnsi="Times New Roman"/>
            <w:szCs w:val="24"/>
          </w:rPr>
          <w:delText>-</w:delText>
        </w:r>
      </w:del>
      <w:ins w:id="31" w:author="Mike Ehrhardt" w:date="2015-02-13T14:09:00Z">
        <w:r w:rsidR="003C29BE">
          <w:rPr>
            <w:rFonts w:ascii="Times New Roman" w:hAnsi="Times New Roman"/>
            <w:szCs w:val="24"/>
          </w:rPr>
          <w:t>2-</w:t>
        </w:r>
      </w:ins>
      <w:r w:rsidR="00733C0F">
        <w:rPr>
          <w:rFonts w:ascii="Times New Roman" w:hAnsi="Times New Roman"/>
          <w:szCs w:val="24"/>
        </w:rPr>
        <w:t>9</w:t>
      </w:r>
      <w:r w:rsidR="001D21F9">
        <w:rPr>
          <w:rFonts w:ascii="Times New Roman" w:hAnsi="Times New Roman"/>
          <w:szCs w:val="24"/>
        </w:rPr>
        <w:tab/>
        <w:t>A-T yield on FLA bond = 5%.</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yield on AT&amp;T bond = 7.5% - Taxes = 7.5% - 7.5%(0.35) = 4.875%.</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Check:  Invest $10,000 @ 7.5% = $750 interest.</w:t>
      </w: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Pay 35% tax, so A-T income = $750(1 - T) = $750(0.65) = $487.50.</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rate of return = $487.50/$10,000 = 4.875%.</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yield on AT&amp;T preferred stock:</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yield = 6% - Taxes = 6% - 0.3(6%)(0.35) = 6% - 0.63% = 5.37%.</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left="720"/>
        <w:jc w:val="both"/>
        <w:rPr>
          <w:rFonts w:ascii="Times New Roman" w:hAnsi="Times New Roman"/>
          <w:szCs w:val="24"/>
        </w:rPr>
      </w:pPr>
      <w:r>
        <w:rPr>
          <w:rFonts w:ascii="Times New Roman" w:hAnsi="Times New Roman"/>
          <w:szCs w:val="24"/>
        </w:rPr>
        <w:t xml:space="preserve">Therefore, invest in AT&amp;T preferred stock.  We could make this a harder problem by asking for the tax rate that would cause the company to prefer the </w:t>
      </w:r>
      <w:smartTag w:uri="urn:schemas-microsoft-com:office:smarttags" w:element="place">
        <w:smartTag w:uri="urn:schemas-microsoft-com:office:smarttags" w:element="State">
          <w:r>
            <w:rPr>
              <w:rFonts w:ascii="Times New Roman" w:hAnsi="Times New Roman"/>
              <w:szCs w:val="24"/>
            </w:rPr>
            <w:t>Florida</w:t>
          </w:r>
        </w:smartTag>
      </w:smartTag>
      <w:r>
        <w:rPr>
          <w:rFonts w:ascii="Times New Roman" w:hAnsi="Times New Roman"/>
          <w:szCs w:val="24"/>
        </w:rPr>
        <w:t xml:space="preserve"> bond or the AT&amp;T bond.</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A0B7B">
      <w:pPr>
        <w:widowControl/>
        <w:tabs>
          <w:tab w:val="left" w:pos="-1080"/>
          <w:tab w:val="left" w:pos="-720"/>
          <w:tab w:val="left" w:pos="0"/>
          <w:tab w:val="left" w:pos="720"/>
          <w:tab w:val="left" w:pos="1080"/>
        </w:tabs>
        <w:ind w:left="720" w:hanging="720"/>
        <w:jc w:val="both"/>
        <w:rPr>
          <w:rFonts w:ascii="Times New Roman" w:hAnsi="Times New Roman"/>
          <w:szCs w:val="24"/>
        </w:rPr>
      </w:pPr>
      <w:del w:id="32" w:author="Mike Ehrhardt" w:date="2015-02-13T14:09:00Z">
        <w:r w:rsidDel="003C29BE">
          <w:rPr>
            <w:rFonts w:ascii="Times New Roman" w:hAnsi="Times New Roman"/>
            <w:szCs w:val="24"/>
          </w:rPr>
          <w:delText>6</w:delText>
        </w:r>
        <w:r w:rsidR="00CF612F" w:rsidDel="003C29BE">
          <w:rPr>
            <w:rFonts w:ascii="Times New Roman" w:hAnsi="Times New Roman"/>
            <w:szCs w:val="24"/>
          </w:rPr>
          <w:delText>-</w:delText>
        </w:r>
      </w:del>
      <w:ins w:id="33" w:author="Mike Ehrhardt" w:date="2015-02-13T14:09:00Z">
        <w:r w:rsidR="003C29BE">
          <w:rPr>
            <w:rFonts w:ascii="Times New Roman" w:hAnsi="Times New Roman"/>
            <w:szCs w:val="24"/>
          </w:rPr>
          <w:t>2-</w:t>
        </w:r>
      </w:ins>
      <w:r w:rsidR="00733C0F">
        <w:rPr>
          <w:rFonts w:ascii="Times New Roman" w:hAnsi="Times New Roman"/>
          <w:szCs w:val="24"/>
        </w:rPr>
        <w:t>10</w:t>
      </w:r>
      <w:r w:rsidR="001D21F9">
        <w:rPr>
          <w:rFonts w:ascii="Times New Roman" w:hAnsi="Times New Roman"/>
          <w:szCs w:val="24"/>
        </w:rPr>
        <w:tab/>
        <w:t>EBIT = $750,000; DEP = $200,000; 100% Equity; T = 40%</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NI = ?; NCF = ?; OCF = ?</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First, determine net income by setting up an income statement:</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EBIT</w:t>
      </w:r>
      <w:r>
        <w:rPr>
          <w:rFonts w:ascii="Times New Roman" w:hAnsi="Times New Roman"/>
          <w:szCs w:val="24"/>
        </w:rPr>
        <w:tab/>
        <w:t>$750,000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Interest</w:t>
      </w:r>
      <w:r>
        <w:rPr>
          <w:rFonts w:ascii="Times New Roman" w:hAnsi="Times New Roman"/>
          <w:szCs w:val="24"/>
        </w:rPr>
        <w:tab/>
      </w:r>
      <w:r>
        <w:rPr>
          <w:rFonts w:ascii="Times New Roman" w:hAnsi="Times New Roman"/>
          <w:szCs w:val="24"/>
          <w:u w:val="single"/>
        </w:rPr>
        <w:t xml:space="preserve">       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EBT</w:t>
      </w:r>
      <w:r>
        <w:rPr>
          <w:rFonts w:ascii="Times New Roman" w:hAnsi="Times New Roman"/>
          <w:szCs w:val="24"/>
        </w:rPr>
        <w:tab/>
        <w:t>$750,000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Taxes (40%)</w:t>
      </w:r>
      <w:r>
        <w:rPr>
          <w:rFonts w:ascii="Times New Roman" w:hAnsi="Times New Roman"/>
          <w:szCs w:val="24"/>
        </w:rPr>
        <w:tab/>
      </w:r>
      <w:r>
        <w:rPr>
          <w:rFonts w:ascii="Times New Roman" w:hAnsi="Times New Roman"/>
          <w:szCs w:val="24"/>
          <w:u w:val="single"/>
        </w:rPr>
        <w:t xml:space="preserve"> 300,000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NI</w:t>
      </w:r>
      <w:r>
        <w:rPr>
          <w:rFonts w:ascii="Times New Roman" w:hAnsi="Times New Roman"/>
          <w:szCs w:val="24"/>
        </w:rPr>
        <w:tab/>
      </w:r>
      <w:r>
        <w:rPr>
          <w:rFonts w:ascii="Times New Roman" w:hAnsi="Times New Roman"/>
          <w:szCs w:val="24"/>
          <w:u w:val="double"/>
        </w:rPr>
        <w:t>$450,000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outlineLvl w:val="0"/>
        <w:rPr>
          <w:rFonts w:ascii="Times New Roman" w:hAnsi="Times New Roman"/>
          <w:szCs w:val="24"/>
        </w:rPr>
      </w:pPr>
      <w:r>
        <w:rPr>
          <w:rFonts w:ascii="Times New Roman" w:hAnsi="Times New Roman"/>
          <w:szCs w:val="24"/>
        </w:rPr>
        <w:t>NCF = NI + DEP = $450,000 + $200,000 = $650,000.</w:t>
      </w:r>
    </w:p>
    <w:p w:rsidR="001D21F9" w:rsidRPr="002D22F9" w:rsidRDefault="001D21F9">
      <w:pPr>
        <w:widowControl/>
        <w:tabs>
          <w:tab w:val="left" w:pos="-1080"/>
          <w:tab w:val="left" w:pos="-720"/>
          <w:tab w:val="left" w:pos="0"/>
          <w:tab w:val="left" w:pos="720"/>
          <w:tab w:val="left" w:pos="1080"/>
        </w:tabs>
        <w:jc w:val="both"/>
        <w:rPr>
          <w:rFonts w:ascii="Times New Roman" w:hAnsi="Times New Roman"/>
        </w:rPr>
      </w:pPr>
    </w:p>
    <w:p w:rsidR="001D21F9" w:rsidRDefault="001A0B7B">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del w:id="34" w:author="Mike Ehrhardt" w:date="2015-02-13T14:09:00Z">
        <w:r w:rsidDel="003C29BE">
          <w:rPr>
            <w:rFonts w:ascii="Times New Roman" w:hAnsi="Times New Roman"/>
            <w:szCs w:val="24"/>
          </w:rPr>
          <w:lastRenderedPageBreak/>
          <w:delText>6</w:delText>
        </w:r>
        <w:r w:rsidR="00CF612F" w:rsidDel="003C29BE">
          <w:rPr>
            <w:rFonts w:ascii="Times New Roman" w:hAnsi="Times New Roman"/>
            <w:szCs w:val="24"/>
          </w:rPr>
          <w:delText>-</w:delText>
        </w:r>
      </w:del>
      <w:proofErr w:type="gramStart"/>
      <w:ins w:id="35" w:author="Mike Ehrhardt" w:date="2015-02-13T14:09:00Z">
        <w:r w:rsidR="003C29BE">
          <w:rPr>
            <w:rFonts w:ascii="Times New Roman" w:hAnsi="Times New Roman"/>
            <w:szCs w:val="24"/>
          </w:rPr>
          <w:t>2-</w:t>
        </w:r>
      </w:ins>
      <w:r w:rsidR="00733C0F">
        <w:rPr>
          <w:rFonts w:ascii="Times New Roman" w:hAnsi="Times New Roman"/>
          <w:szCs w:val="24"/>
        </w:rPr>
        <w:t>11</w:t>
      </w:r>
      <w:r w:rsidR="001D21F9">
        <w:rPr>
          <w:rFonts w:ascii="Times New Roman" w:hAnsi="Times New Roman"/>
          <w:szCs w:val="24"/>
        </w:rPr>
        <w:tab/>
        <w:t>a.</w:t>
      </w:r>
      <w:proofErr w:type="gramEnd"/>
      <w:r w:rsidR="001D21F9">
        <w:rPr>
          <w:rFonts w:ascii="Times New Roman" w:hAnsi="Times New Roman"/>
          <w:szCs w:val="24"/>
        </w:rPr>
        <w:tab/>
        <w:t xml:space="preserve">                        </w:t>
      </w:r>
      <w:r w:rsidR="001D21F9">
        <w:rPr>
          <w:rFonts w:ascii="Times New Roman" w:hAnsi="Times New Roman"/>
          <w:szCs w:val="24"/>
        </w:rPr>
        <w:tab/>
      </w:r>
      <w:r w:rsidR="001D21F9">
        <w:rPr>
          <w:rFonts w:ascii="Times New Roman" w:hAnsi="Times New Roman"/>
          <w:szCs w:val="24"/>
        </w:rPr>
        <w:tab/>
      </w:r>
      <w:r w:rsidR="001D21F9">
        <w:rPr>
          <w:rFonts w:ascii="Times New Roman" w:hAnsi="Times New Roman"/>
          <w:szCs w:val="24"/>
          <w:u w:val="single"/>
        </w:rPr>
        <w:t>Income Statement</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Sales revenues</w:t>
      </w:r>
      <w:r>
        <w:rPr>
          <w:rFonts w:ascii="Times New Roman" w:hAnsi="Times New Roman"/>
          <w:szCs w:val="24"/>
        </w:rPr>
        <w:tab/>
      </w:r>
      <w:r>
        <w:rPr>
          <w:rFonts w:ascii="Times New Roman" w:hAnsi="Times New Roman"/>
          <w:szCs w:val="24"/>
        </w:rPr>
        <w:tab/>
        <w:t>$12,000,000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Costs except</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  depreciation    </w:t>
      </w:r>
      <w:r>
        <w:rPr>
          <w:rFonts w:ascii="Times New Roman" w:hAnsi="Times New Roman"/>
          <w:szCs w:val="24"/>
        </w:rPr>
        <w:tab/>
        <w:t xml:space="preserve">   </w:t>
      </w:r>
      <w:r>
        <w:rPr>
          <w:rFonts w:ascii="Times New Roman" w:hAnsi="Times New Roman"/>
          <w:szCs w:val="24"/>
        </w:rPr>
        <w:tab/>
        <w:t xml:space="preserve">    9,000,000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Depreciation           </w:t>
      </w:r>
      <w:r>
        <w:rPr>
          <w:rFonts w:ascii="Times New Roman" w:hAnsi="Times New Roman"/>
          <w:szCs w:val="24"/>
        </w:rPr>
        <w:tab/>
        <w:t xml:space="preserve">  </w:t>
      </w:r>
      <w:r>
        <w:rPr>
          <w:rFonts w:ascii="Times New Roman" w:hAnsi="Times New Roman"/>
          <w:szCs w:val="24"/>
          <w:u w:val="single"/>
        </w:rPr>
        <w:t xml:space="preserve">  1,500,000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EBT                       </w:t>
      </w:r>
      <w:r>
        <w:rPr>
          <w:rFonts w:ascii="Times New Roman" w:hAnsi="Times New Roman"/>
          <w:szCs w:val="24"/>
        </w:rPr>
        <w:tab/>
        <w:t xml:space="preserve"> $ 1,500,000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Taxes (40%)            </w:t>
      </w:r>
      <w:r>
        <w:rPr>
          <w:rFonts w:ascii="Times New Roman" w:hAnsi="Times New Roman"/>
          <w:szCs w:val="24"/>
        </w:rPr>
        <w:tab/>
        <w:t xml:space="preserve">   </w:t>
      </w:r>
      <w:r>
        <w:rPr>
          <w:rFonts w:ascii="Times New Roman" w:hAnsi="Times New Roman"/>
          <w:szCs w:val="24"/>
          <w:u w:val="single"/>
        </w:rPr>
        <w:t xml:space="preserve">    600,000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Net income             </w:t>
      </w:r>
      <w:r>
        <w:rPr>
          <w:rFonts w:ascii="Times New Roman" w:hAnsi="Times New Roman"/>
          <w:szCs w:val="24"/>
        </w:rPr>
        <w:tab/>
        <w:t xml:space="preserve">  $   900,000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Add back depreciation        </w:t>
      </w:r>
      <w:r>
        <w:rPr>
          <w:rFonts w:ascii="Times New Roman" w:hAnsi="Times New Roman"/>
          <w:szCs w:val="24"/>
          <w:u w:val="single"/>
        </w:rPr>
        <w:t xml:space="preserve">  1,500,000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Net cash flow                     </w:t>
      </w:r>
      <w:r>
        <w:rPr>
          <w:rFonts w:ascii="Times New Roman" w:hAnsi="Times New Roman"/>
          <w:szCs w:val="24"/>
          <w:u w:val="double"/>
        </w:rPr>
        <w:t>$ 2,400,000</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If depreciation doubled, taxable income would fall to zero and taxes would be zero.  Thus, net income would decrease to zero, but net cash flow would rise to $3,000,000.  Menendez would save $600,000 in taxes, thus increasing its cash flow:</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center" w:pos="4996"/>
          <w:tab w:val="left" w:pos="5673"/>
          <w:tab w:val="left" w:pos="6393"/>
          <w:tab w:val="left" w:pos="7113"/>
          <w:tab w:val="left" w:pos="7833"/>
          <w:tab w:val="left" w:pos="8553"/>
          <w:tab w:val="left" w:pos="9273"/>
        </w:tabs>
        <w:ind w:left="1080"/>
        <w:jc w:val="center"/>
        <w:rPr>
          <w:rFonts w:ascii="Times New Roman" w:hAnsi="Times New Roman"/>
          <w:szCs w:val="24"/>
        </w:rPr>
      </w:pPr>
      <w:r>
        <w:rPr>
          <w:rFonts w:ascii="Times New Roman" w:hAnsi="Times New Roman"/>
          <w:szCs w:val="24"/>
        </w:rPr>
        <w:t>∆CF = T(∆Depreciation) = 0.4($1,500,000) = $600,000.</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If depreciation were halved, taxable income would rise to $2,250,000 and taxes to $900,000.  Therefore, net income would rise to $1,350,000, but net cash flow would fall to $2,100,000.</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d.</w:t>
      </w:r>
      <w:r>
        <w:rPr>
          <w:rFonts w:ascii="Times New Roman" w:hAnsi="Times New Roman"/>
          <w:szCs w:val="24"/>
        </w:rPr>
        <w:tab/>
        <w:t>You should prefer to have higher depreciation charges and higher cash flows.  Net cash flows are the funds that are available to the owners to withdraw from the firm and, therefore, cash flows should be more important to them than net income.</w:t>
      </w:r>
    </w:p>
    <w:p w:rsidR="001D21F9" w:rsidRDefault="001D21F9">
      <w:pPr>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54218D" w:rsidRPr="00872A40" w:rsidRDefault="001A0B7B" w:rsidP="002D22F9">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del w:id="36" w:author="Mike Ehrhardt" w:date="2015-02-13T14:09:00Z">
        <w:r w:rsidDel="003C29BE">
          <w:rPr>
            <w:rFonts w:ascii="Times New Roman" w:hAnsi="Times New Roman"/>
            <w:szCs w:val="24"/>
          </w:rPr>
          <w:lastRenderedPageBreak/>
          <w:delText>6</w:delText>
        </w:r>
        <w:r w:rsidR="00CF612F" w:rsidRPr="00872A40" w:rsidDel="003C29BE">
          <w:rPr>
            <w:rFonts w:ascii="Times New Roman" w:hAnsi="Times New Roman"/>
            <w:szCs w:val="24"/>
          </w:rPr>
          <w:delText>-</w:delText>
        </w:r>
      </w:del>
      <w:proofErr w:type="gramStart"/>
      <w:ins w:id="37" w:author="Mike Ehrhardt" w:date="2015-02-13T14:09:00Z">
        <w:r w:rsidR="003C29BE">
          <w:rPr>
            <w:rFonts w:ascii="Times New Roman" w:hAnsi="Times New Roman"/>
            <w:szCs w:val="24"/>
          </w:rPr>
          <w:t>2-</w:t>
        </w:r>
      </w:ins>
      <w:r w:rsidR="00733C0F" w:rsidRPr="00872A40">
        <w:rPr>
          <w:rFonts w:ascii="Times New Roman" w:hAnsi="Times New Roman"/>
          <w:szCs w:val="24"/>
        </w:rPr>
        <w:t>12</w:t>
      </w:r>
      <w:r w:rsidR="001D21F9" w:rsidRPr="00872A40">
        <w:rPr>
          <w:rFonts w:ascii="Times New Roman" w:hAnsi="Times New Roman"/>
          <w:szCs w:val="24"/>
        </w:rPr>
        <w:tab/>
        <w:t>a.</w:t>
      </w:r>
      <w:proofErr w:type="gramEnd"/>
      <w:r w:rsidR="001D21F9" w:rsidRPr="00872A40">
        <w:rPr>
          <w:rFonts w:ascii="Times New Roman" w:hAnsi="Times New Roman"/>
          <w:szCs w:val="24"/>
        </w:rPr>
        <w:tab/>
      </w:r>
    </w:p>
    <w:tbl>
      <w:tblPr>
        <w:tblW w:w="4680" w:type="dxa"/>
        <w:tblInd w:w="1155" w:type="dxa"/>
        <w:tblLook w:val="0000" w:firstRow="0" w:lastRow="0" w:firstColumn="0" w:lastColumn="0" w:noHBand="0" w:noVBand="0"/>
      </w:tblPr>
      <w:tblGrid>
        <w:gridCol w:w="3600"/>
        <w:gridCol w:w="1080"/>
      </w:tblGrid>
      <w:tr w:rsidR="0054218D" w:rsidRPr="00872A40" w:rsidTr="0054218D">
        <w:trPr>
          <w:trHeight w:val="255"/>
        </w:trPr>
        <w:tc>
          <w:tcPr>
            <w:tcW w:w="3600" w:type="dxa"/>
            <w:tcBorders>
              <w:top w:val="nil"/>
              <w:left w:val="nil"/>
              <w:bottom w:val="nil"/>
              <w:right w:val="nil"/>
            </w:tcBorders>
            <w:shd w:val="clear" w:color="auto" w:fill="auto"/>
            <w:noWrap/>
            <w:vAlign w:val="bottom"/>
          </w:tcPr>
          <w:p w:rsidR="0054218D" w:rsidRPr="00872A40" w:rsidRDefault="0054218D" w:rsidP="00C7416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EBIT</w:t>
            </w:r>
          </w:p>
        </w:tc>
        <w:tc>
          <w:tcPr>
            <w:tcW w:w="1080" w:type="dxa"/>
            <w:tcBorders>
              <w:top w:val="nil"/>
              <w:left w:val="nil"/>
              <w:bottom w:val="nil"/>
              <w:right w:val="nil"/>
            </w:tcBorders>
            <w:shd w:val="clear" w:color="auto" w:fill="auto"/>
            <w:noWrap/>
            <w:vAlign w:val="bottom"/>
          </w:tcPr>
          <w:p w:rsidR="0054218D" w:rsidRPr="00872A40" w:rsidRDefault="0054218D" w:rsidP="00C74168">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$1,260 </w:t>
            </w:r>
          </w:p>
        </w:tc>
      </w:tr>
      <w:tr w:rsidR="0054218D" w:rsidRPr="00872A40" w:rsidTr="0054218D">
        <w:trPr>
          <w:trHeight w:val="255"/>
        </w:trPr>
        <w:tc>
          <w:tcPr>
            <w:tcW w:w="3600" w:type="dxa"/>
            <w:tcBorders>
              <w:top w:val="nil"/>
              <w:left w:val="nil"/>
              <w:bottom w:val="nil"/>
              <w:right w:val="nil"/>
            </w:tcBorders>
            <w:shd w:val="clear" w:color="auto" w:fill="auto"/>
            <w:noWrap/>
            <w:vAlign w:val="bottom"/>
          </w:tcPr>
          <w:p w:rsidR="0054218D" w:rsidRPr="00872A40" w:rsidRDefault="0054218D" w:rsidP="00C7416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x (1-Tax rate)</w:t>
            </w:r>
          </w:p>
        </w:tc>
        <w:tc>
          <w:tcPr>
            <w:tcW w:w="1080" w:type="dxa"/>
            <w:tcBorders>
              <w:top w:val="nil"/>
              <w:left w:val="nil"/>
              <w:bottom w:val="nil"/>
              <w:right w:val="nil"/>
            </w:tcBorders>
            <w:shd w:val="clear" w:color="auto" w:fill="auto"/>
            <w:noWrap/>
            <w:vAlign w:val="bottom"/>
          </w:tcPr>
          <w:p w:rsidR="0054218D" w:rsidRPr="00872A40" w:rsidRDefault="0054218D" w:rsidP="00C74168">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60.0%</w:t>
            </w:r>
          </w:p>
        </w:tc>
      </w:tr>
      <w:tr w:rsidR="0054218D" w:rsidRPr="00872A40" w:rsidTr="0054218D">
        <w:trPr>
          <w:trHeight w:val="255"/>
        </w:trPr>
        <w:tc>
          <w:tcPr>
            <w:tcW w:w="3600" w:type="dxa"/>
            <w:tcBorders>
              <w:top w:val="nil"/>
              <w:left w:val="nil"/>
              <w:bottom w:val="nil"/>
              <w:right w:val="nil"/>
            </w:tcBorders>
            <w:shd w:val="clear" w:color="auto" w:fill="auto"/>
            <w:noWrap/>
            <w:vAlign w:val="bottom"/>
          </w:tcPr>
          <w:p w:rsidR="0054218D" w:rsidRPr="00872A40" w:rsidRDefault="0054218D" w:rsidP="00C7416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Net operating profit after taxes (NOPAT)</w:t>
            </w:r>
          </w:p>
        </w:tc>
        <w:tc>
          <w:tcPr>
            <w:tcW w:w="1080" w:type="dxa"/>
            <w:tcBorders>
              <w:top w:val="nil"/>
              <w:left w:val="nil"/>
              <w:bottom w:val="nil"/>
              <w:right w:val="nil"/>
            </w:tcBorders>
            <w:shd w:val="clear" w:color="auto" w:fill="auto"/>
            <w:noWrap/>
            <w:vAlign w:val="bottom"/>
          </w:tcPr>
          <w:p w:rsidR="0054218D" w:rsidRPr="00872A40" w:rsidRDefault="0054218D" w:rsidP="00C74168">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$756 </w:t>
            </w:r>
          </w:p>
        </w:tc>
      </w:tr>
    </w:tbl>
    <w:p w:rsidR="001D21F9" w:rsidRPr="00872A40"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FD3567" w:rsidRPr="00872A40" w:rsidDel="00FD3567"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rPr>
          <w:rFonts w:ascii="Times New Roman" w:hAnsi="Times New Roman"/>
          <w:szCs w:val="24"/>
        </w:rPr>
      </w:pPr>
      <w:r w:rsidRPr="00872A40">
        <w:rPr>
          <w:rFonts w:ascii="Times New Roman" w:hAnsi="Times New Roman"/>
          <w:szCs w:val="24"/>
        </w:rPr>
        <w:tab/>
        <w:t>b.</w:t>
      </w:r>
      <w:r w:rsidRPr="00872A40">
        <w:rPr>
          <w:rFonts w:ascii="Times New Roman" w:hAnsi="Times New Roman"/>
          <w:szCs w:val="24"/>
        </w:rPr>
        <w:tab/>
      </w:r>
    </w:p>
    <w:tbl>
      <w:tblPr>
        <w:tblW w:w="6438" w:type="dxa"/>
        <w:tblInd w:w="1140" w:type="dxa"/>
        <w:tblLook w:val="0000" w:firstRow="0" w:lastRow="0" w:firstColumn="0" w:lastColumn="0" w:noHBand="0" w:noVBand="0"/>
      </w:tblPr>
      <w:tblGrid>
        <w:gridCol w:w="3600"/>
        <w:gridCol w:w="1256"/>
        <w:gridCol w:w="1582"/>
      </w:tblGrid>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b/>
                <w:bCs/>
                <w:snapToGrid/>
                <w:szCs w:val="24"/>
                <w:lang w:eastAsia="ja-JP"/>
              </w:rPr>
            </w:pPr>
          </w:p>
        </w:tc>
        <w:tc>
          <w:tcPr>
            <w:tcW w:w="1256" w:type="dxa"/>
            <w:tcBorders>
              <w:top w:val="nil"/>
              <w:left w:val="nil"/>
              <w:bottom w:val="nil"/>
              <w:right w:val="nil"/>
            </w:tcBorders>
            <w:shd w:val="clear" w:color="auto" w:fill="auto"/>
            <w:noWrap/>
            <w:vAlign w:val="bottom"/>
          </w:tcPr>
          <w:p w:rsidR="00FD3567" w:rsidRPr="00872A40" w:rsidRDefault="00FD3567" w:rsidP="003C29BE">
            <w:pPr>
              <w:keepNext/>
              <w:keepLines/>
              <w:widowControl/>
              <w:jc w:val="right"/>
              <w:rPr>
                <w:rFonts w:ascii="Times New Roman" w:eastAsia="MS Mincho" w:hAnsi="Times New Roman"/>
                <w:b/>
                <w:bCs/>
                <w:snapToGrid/>
                <w:szCs w:val="24"/>
                <w:lang w:eastAsia="ja-JP"/>
              </w:rPr>
            </w:pPr>
            <w:del w:id="38" w:author="Mike Ehrhardt" w:date="2015-02-13T14:10:00Z">
              <w:r w:rsidRPr="00872A40" w:rsidDel="003C29BE">
                <w:rPr>
                  <w:rFonts w:ascii="Times New Roman" w:eastAsia="MS Mincho" w:hAnsi="Times New Roman"/>
                  <w:b/>
                  <w:bCs/>
                  <w:snapToGrid/>
                  <w:szCs w:val="24"/>
                  <w:lang w:eastAsia="ja-JP"/>
                </w:rPr>
                <w:delText>201</w:delText>
              </w:r>
              <w:r w:rsidR="00F86BA4" w:rsidDel="003C29BE">
                <w:rPr>
                  <w:rFonts w:ascii="Times New Roman" w:eastAsia="MS Mincho" w:hAnsi="Times New Roman"/>
                  <w:b/>
                  <w:bCs/>
                  <w:snapToGrid/>
                  <w:szCs w:val="24"/>
                  <w:lang w:eastAsia="ja-JP"/>
                </w:rPr>
                <w:delText>5</w:delText>
              </w:r>
            </w:del>
            <w:ins w:id="39" w:author="Mike Ehrhardt" w:date="2015-02-13T14:10:00Z">
              <w:r w:rsidR="003C29BE" w:rsidRPr="00872A40">
                <w:rPr>
                  <w:rFonts w:ascii="Times New Roman" w:eastAsia="MS Mincho" w:hAnsi="Times New Roman"/>
                  <w:b/>
                  <w:bCs/>
                  <w:snapToGrid/>
                  <w:szCs w:val="24"/>
                  <w:lang w:eastAsia="ja-JP"/>
                </w:rPr>
                <w:t>201</w:t>
              </w:r>
              <w:r w:rsidR="003C29BE">
                <w:rPr>
                  <w:rFonts w:ascii="Times New Roman" w:eastAsia="MS Mincho" w:hAnsi="Times New Roman"/>
                  <w:b/>
                  <w:bCs/>
                  <w:snapToGrid/>
                  <w:szCs w:val="24"/>
                  <w:lang w:eastAsia="ja-JP"/>
                </w:rPr>
                <w:t>6</w:t>
              </w:r>
            </w:ins>
          </w:p>
        </w:tc>
        <w:tc>
          <w:tcPr>
            <w:tcW w:w="1582" w:type="dxa"/>
            <w:tcBorders>
              <w:top w:val="nil"/>
              <w:left w:val="nil"/>
              <w:bottom w:val="nil"/>
              <w:right w:val="nil"/>
            </w:tcBorders>
            <w:shd w:val="clear" w:color="auto" w:fill="auto"/>
            <w:noWrap/>
            <w:vAlign w:val="bottom"/>
          </w:tcPr>
          <w:p w:rsidR="00FD3567" w:rsidRPr="00872A40" w:rsidRDefault="00FD3567" w:rsidP="003C29BE">
            <w:pPr>
              <w:keepNext/>
              <w:keepLines/>
              <w:widowControl/>
              <w:jc w:val="right"/>
              <w:rPr>
                <w:rFonts w:ascii="Times New Roman" w:eastAsia="MS Mincho" w:hAnsi="Times New Roman"/>
                <w:b/>
                <w:bCs/>
                <w:snapToGrid/>
                <w:szCs w:val="24"/>
                <w:lang w:eastAsia="ja-JP"/>
              </w:rPr>
            </w:pPr>
            <w:del w:id="40" w:author="Mike Ehrhardt" w:date="2015-02-13T14:10:00Z">
              <w:r w:rsidRPr="00872A40" w:rsidDel="003C29BE">
                <w:rPr>
                  <w:rFonts w:ascii="Times New Roman" w:eastAsia="MS Mincho" w:hAnsi="Times New Roman"/>
                  <w:b/>
                  <w:bCs/>
                  <w:snapToGrid/>
                  <w:szCs w:val="24"/>
                  <w:lang w:eastAsia="ja-JP"/>
                </w:rPr>
                <w:delText>20</w:delText>
              </w:r>
              <w:r w:rsidR="00614E30" w:rsidRPr="00872A40" w:rsidDel="003C29BE">
                <w:rPr>
                  <w:rFonts w:ascii="Times New Roman" w:eastAsia="MS Mincho" w:hAnsi="Times New Roman"/>
                  <w:b/>
                  <w:bCs/>
                  <w:snapToGrid/>
                  <w:szCs w:val="24"/>
                  <w:lang w:eastAsia="ja-JP"/>
                </w:rPr>
                <w:delText>1</w:delText>
              </w:r>
              <w:r w:rsidR="00F86BA4" w:rsidDel="003C29BE">
                <w:rPr>
                  <w:rFonts w:ascii="Times New Roman" w:eastAsia="MS Mincho" w:hAnsi="Times New Roman"/>
                  <w:b/>
                  <w:bCs/>
                  <w:snapToGrid/>
                  <w:szCs w:val="24"/>
                  <w:lang w:eastAsia="ja-JP"/>
                </w:rPr>
                <w:delText>4</w:delText>
              </w:r>
            </w:del>
            <w:ins w:id="41" w:author="Mike Ehrhardt" w:date="2015-02-13T14:10:00Z">
              <w:r w:rsidR="003C29BE" w:rsidRPr="00872A40">
                <w:rPr>
                  <w:rFonts w:ascii="Times New Roman" w:eastAsia="MS Mincho" w:hAnsi="Times New Roman"/>
                  <w:b/>
                  <w:bCs/>
                  <w:snapToGrid/>
                  <w:szCs w:val="24"/>
                  <w:lang w:eastAsia="ja-JP"/>
                </w:rPr>
                <w:t>201</w:t>
              </w:r>
              <w:r w:rsidR="003C29BE">
                <w:rPr>
                  <w:rFonts w:ascii="Times New Roman" w:eastAsia="MS Mincho" w:hAnsi="Times New Roman"/>
                  <w:b/>
                  <w:bCs/>
                  <w:snapToGrid/>
                  <w:szCs w:val="24"/>
                  <w:lang w:eastAsia="ja-JP"/>
                </w:rPr>
                <w:t>5</w:t>
              </w:r>
            </w:ins>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Cash</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$550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Accounts receivable</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2,750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2,500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Inventories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1,650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1,500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Operating current assets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$4,950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Accounts payable</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$1,100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$1,000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Accruals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550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Operating current liabilities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$1,650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Operating current assets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$4,950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Operating current liabilities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1,650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1,500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Net operating working capital (NOWC)</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$3,300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$3,000 </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rPr>
          <w:rFonts w:ascii="Times New Roman" w:hAnsi="Times New Roman"/>
          <w:szCs w:val="24"/>
        </w:rPr>
      </w:pPr>
    </w:p>
    <w:p w:rsidR="006460BA" w:rsidDel="006460BA"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ind w:firstLine="720"/>
        <w:jc w:val="both"/>
        <w:rPr>
          <w:rFonts w:ascii="Times New Roman" w:hAnsi="Times New Roman"/>
          <w:szCs w:val="24"/>
        </w:rPr>
      </w:pPr>
      <w:r>
        <w:rPr>
          <w:rFonts w:ascii="Times New Roman" w:hAnsi="Times New Roman"/>
          <w:szCs w:val="24"/>
        </w:rPr>
        <w:t>c.</w:t>
      </w:r>
      <w:r>
        <w:rPr>
          <w:rFonts w:ascii="Times New Roman" w:hAnsi="Times New Roman"/>
          <w:szCs w:val="24"/>
        </w:rPr>
        <w:tab/>
      </w:r>
    </w:p>
    <w:tbl>
      <w:tblPr>
        <w:tblW w:w="6513" w:type="dxa"/>
        <w:tblInd w:w="1155" w:type="dxa"/>
        <w:tblLook w:val="0000" w:firstRow="0" w:lastRow="0" w:firstColumn="0" w:lastColumn="0" w:noHBand="0" w:noVBand="0"/>
      </w:tblPr>
      <w:tblGrid>
        <w:gridCol w:w="3870"/>
        <w:gridCol w:w="1176"/>
        <w:gridCol w:w="1473"/>
      </w:tblGrid>
      <w:tr w:rsidR="006460BA" w:rsidRPr="006460BA" w:rsidTr="00872A40">
        <w:trPr>
          <w:trHeight w:val="255"/>
        </w:trPr>
        <w:tc>
          <w:tcPr>
            <w:tcW w:w="387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b/>
                <w:bCs/>
                <w:snapToGrid/>
                <w:szCs w:val="24"/>
                <w:lang w:eastAsia="ja-JP"/>
              </w:rPr>
            </w:pPr>
          </w:p>
        </w:tc>
        <w:tc>
          <w:tcPr>
            <w:tcW w:w="1170" w:type="dxa"/>
            <w:tcBorders>
              <w:top w:val="nil"/>
              <w:left w:val="nil"/>
              <w:bottom w:val="nil"/>
              <w:right w:val="nil"/>
            </w:tcBorders>
            <w:shd w:val="clear" w:color="auto" w:fill="auto"/>
            <w:noWrap/>
            <w:vAlign w:val="bottom"/>
          </w:tcPr>
          <w:p w:rsidR="006460BA" w:rsidRPr="00872A40" w:rsidRDefault="006460BA" w:rsidP="003C29BE">
            <w:pPr>
              <w:widowControl/>
              <w:jc w:val="right"/>
              <w:rPr>
                <w:rFonts w:ascii="Times New Roman" w:eastAsia="MS Mincho" w:hAnsi="Times New Roman"/>
                <w:b/>
                <w:bCs/>
                <w:snapToGrid/>
                <w:szCs w:val="24"/>
                <w:lang w:eastAsia="ja-JP"/>
              </w:rPr>
            </w:pPr>
            <w:del w:id="42" w:author="Mike Ehrhardt" w:date="2015-02-13T14:10:00Z">
              <w:r w:rsidRPr="00872A40" w:rsidDel="003C29BE">
                <w:rPr>
                  <w:rFonts w:ascii="Times New Roman" w:eastAsia="MS Mincho" w:hAnsi="Times New Roman"/>
                  <w:b/>
                  <w:bCs/>
                  <w:snapToGrid/>
                  <w:szCs w:val="24"/>
                  <w:lang w:eastAsia="ja-JP"/>
                </w:rPr>
                <w:delText>201</w:delText>
              </w:r>
              <w:r w:rsidR="00A55484" w:rsidDel="003C29BE">
                <w:rPr>
                  <w:rFonts w:ascii="Times New Roman" w:eastAsia="MS Mincho" w:hAnsi="Times New Roman"/>
                  <w:b/>
                  <w:bCs/>
                  <w:snapToGrid/>
                  <w:szCs w:val="24"/>
                  <w:lang w:eastAsia="ja-JP"/>
                </w:rPr>
                <w:delText>5</w:delText>
              </w:r>
            </w:del>
            <w:ins w:id="43" w:author="Mike Ehrhardt" w:date="2015-02-13T14:10:00Z">
              <w:r w:rsidR="003C29BE" w:rsidRPr="00872A40">
                <w:rPr>
                  <w:rFonts w:ascii="Times New Roman" w:eastAsia="MS Mincho" w:hAnsi="Times New Roman"/>
                  <w:b/>
                  <w:bCs/>
                  <w:snapToGrid/>
                  <w:szCs w:val="24"/>
                  <w:lang w:eastAsia="ja-JP"/>
                </w:rPr>
                <w:t>201</w:t>
              </w:r>
              <w:r w:rsidR="003C29BE">
                <w:rPr>
                  <w:rFonts w:ascii="Times New Roman" w:eastAsia="MS Mincho" w:hAnsi="Times New Roman"/>
                  <w:b/>
                  <w:bCs/>
                  <w:snapToGrid/>
                  <w:szCs w:val="24"/>
                  <w:lang w:eastAsia="ja-JP"/>
                </w:rPr>
                <w:t>6</w:t>
              </w:r>
            </w:ins>
          </w:p>
        </w:tc>
        <w:tc>
          <w:tcPr>
            <w:tcW w:w="1473" w:type="dxa"/>
            <w:tcBorders>
              <w:top w:val="nil"/>
              <w:left w:val="nil"/>
              <w:bottom w:val="nil"/>
              <w:right w:val="nil"/>
            </w:tcBorders>
            <w:shd w:val="clear" w:color="auto" w:fill="auto"/>
            <w:noWrap/>
            <w:vAlign w:val="bottom"/>
          </w:tcPr>
          <w:p w:rsidR="006460BA" w:rsidRPr="00872A40" w:rsidRDefault="006460BA" w:rsidP="003C29BE">
            <w:pPr>
              <w:widowControl/>
              <w:jc w:val="right"/>
              <w:rPr>
                <w:rFonts w:ascii="Times New Roman" w:eastAsia="MS Mincho" w:hAnsi="Times New Roman"/>
                <w:b/>
                <w:bCs/>
                <w:snapToGrid/>
                <w:szCs w:val="24"/>
                <w:lang w:eastAsia="ja-JP"/>
              </w:rPr>
            </w:pPr>
            <w:del w:id="44" w:author="Mike Ehrhardt" w:date="2015-02-13T14:10:00Z">
              <w:r w:rsidRPr="00872A40" w:rsidDel="003C29BE">
                <w:rPr>
                  <w:rFonts w:ascii="Times New Roman" w:eastAsia="MS Mincho" w:hAnsi="Times New Roman"/>
                  <w:b/>
                  <w:bCs/>
                  <w:snapToGrid/>
                  <w:szCs w:val="24"/>
                  <w:lang w:eastAsia="ja-JP"/>
                </w:rPr>
                <w:delText>20</w:delText>
              </w:r>
              <w:r w:rsidR="00614E30" w:rsidRPr="00872A40" w:rsidDel="003C29BE">
                <w:rPr>
                  <w:rFonts w:ascii="Times New Roman" w:eastAsia="MS Mincho" w:hAnsi="Times New Roman"/>
                  <w:b/>
                  <w:bCs/>
                  <w:snapToGrid/>
                  <w:szCs w:val="24"/>
                  <w:lang w:eastAsia="ja-JP"/>
                </w:rPr>
                <w:delText>1</w:delText>
              </w:r>
              <w:r w:rsidR="00A55484" w:rsidDel="003C29BE">
                <w:rPr>
                  <w:rFonts w:ascii="Times New Roman" w:eastAsia="MS Mincho" w:hAnsi="Times New Roman"/>
                  <w:b/>
                  <w:bCs/>
                  <w:snapToGrid/>
                  <w:szCs w:val="24"/>
                  <w:lang w:eastAsia="ja-JP"/>
                </w:rPr>
                <w:delText>4</w:delText>
              </w:r>
            </w:del>
            <w:ins w:id="45" w:author="Mike Ehrhardt" w:date="2015-02-13T14:10:00Z">
              <w:r w:rsidR="003C29BE" w:rsidRPr="00872A40">
                <w:rPr>
                  <w:rFonts w:ascii="Times New Roman" w:eastAsia="MS Mincho" w:hAnsi="Times New Roman"/>
                  <w:b/>
                  <w:bCs/>
                  <w:snapToGrid/>
                  <w:szCs w:val="24"/>
                  <w:lang w:eastAsia="ja-JP"/>
                </w:rPr>
                <w:t>201</w:t>
              </w:r>
              <w:r w:rsidR="003C29BE">
                <w:rPr>
                  <w:rFonts w:ascii="Times New Roman" w:eastAsia="MS Mincho" w:hAnsi="Times New Roman"/>
                  <w:b/>
                  <w:bCs/>
                  <w:snapToGrid/>
                  <w:szCs w:val="24"/>
                  <w:lang w:eastAsia="ja-JP"/>
                </w:rPr>
                <w:t>5</w:t>
              </w:r>
            </w:ins>
          </w:p>
        </w:tc>
      </w:tr>
      <w:tr w:rsidR="006460BA" w:rsidRPr="006460BA" w:rsidTr="00872A40">
        <w:trPr>
          <w:trHeight w:val="255"/>
        </w:trPr>
        <w:tc>
          <w:tcPr>
            <w:tcW w:w="387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Net operating working capital (NOWC)</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$3,300 </w:t>
            </w:r>
          </w:p>
        </w:tc>
        <w:tc>
          <w:tcPr>
            <w:tcW w:w="1473"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$3,000 </w:t>
            </w:r>
          </w:p>
        </w:tc>
      </w:tr>
      <w:tr w:rsidR="006460BA" w:rsidRPr="006460BA" w:rsidTr="00872A40">
        <w:trPr>
          <w:trHeight w:val="255"/>
        </w:trPr>
        <w:tc>
          <w:tcPr>
            <w:tcW w:w="387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Net plant and equipment</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3,850 </w:t>
            </w:r>
          </w:p>
        </w:tc>
        <w:tc>
          <w:tcPr>
            <w:tcW w:w="1473"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3,500 </w:t>
            </w:r>
          </w:p>
        </w:tc>
      </w:tr>
      <w:tr w:rsidR="006460BA" w:rsidRPr="006460BA" w:rsidTr="00872A40">
        <w:trPr>
          <w:trHeight w:val="255"/>
        </w:trPr>
        <w:tc>
          <w:tcPr>
            <w:tcW w:w="387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Total net operating capital</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$7,150 </w:t>
            </w:r>
          </w:p>
        </w:tc>
        <w:tc>
          <w:tcPr>
            <w:tcW w:w="1473"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$6,500 </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rFonts w:ascii="Times New Roman" w:hAnsi="Times New Roman"/>
          <w:szCs w:val="24"/>
        </w:rPr>
      </w:pPr>
    </w:p>
    <w:p w:rsidR="006460BA" w:rsidDel="006460BA"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rPr>
          <w:rFonts w:ascii="Times New Roman" w:hAnsi="Times New Roman"/>
          <w:szCs w:val="24"/>
        </w:rPr>
      </w:pPr>
      <w:r>
        <w:rPr>
          <w:rFonts w:ascii="Times New Roman" w:hAnsi="Times New Roman"/>
          <w:szCs w:val="24"/>
        </w:rPr>
        <w:t>d.</w:t>
      </w:r>
      <w:r>
        <w:rPr>
          <w:rFonts w:ascii="Times New Roman" w:hAnsi="Times New Roman"/>
          <w:szCs w:val="24"/>
        </w:rPr>
        <w:tab/>
      </w:r>
    </w:p>
    <w:tbl>
      <w:tblPr>
        <w:tblW w:w="4860" w:type="dxa"/>
        <w:tblInd w:w="1140" w:type="dxa"/>
        <w:tblLook w:val="0000" w:firstRow="0" w:lastRow="0" w:firstColumn="0" w:lastColumn="0" w:noHBand="0" w:noVBand="0"/>
      </w:tblPr>
      <w:tblGrid>
        <w:gridCol w:w="3690"/>
        <w:gridCol w:w="1170"/>
      </w:tblGrid>
      <w:tr w:rsidR="006460BA" w:rsidRPr="006460BA" w:rsidTr="006460BA">
        <w:trPr>
          <w:trHeight w:val="255"/>
        </w:trPr>
        <w:tc>
          <w:tcPr>
            <w:tcW w:w="369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p>
        </w:tc>
        <w:tc>
          <w:tcPr>
            <w:tcW w:w="1170" w:type="dxa"/>
            <w:tcBorders>
              <w:top w:val="nil"/>
              <w:left w:val="nil"/>
              <w:bottom w:val="nil"/>
              <w:right w:val="nil"/>
            </w:tcBorders>
            <w:shd w:val="clear" w:color="auto" w:fill="auto"/>
            <w:noWrap/>
            <w:vAlign w:val="bottom"/>
          </w:tcPr>
          <w:p w:rsidR="006460BA" w:rsidRPr="00872A40" w:rsidRDefault="006460BA" w:rsidP="00872A40">
            <w:pPr>
              <w:widowControl/>
              <w:jc w:val="right"/>
              <w:rPr>
                <w:rFonts w:ascii="Times New Roman" w:eastAsia="MS Mincho" w:hAnsi="Times New Roman"/>
                <w:snapToGrid/>
                <w:szCs w:val="24"/>
                <w:lang w:eastAsia="ja-JP"/>
              </w:rPr>
            </w:pPr>
            <w:r w:rsidRPr="00872A40">
              <w:rPr>
                <w:rFonts w:ascii="Times New Roman" w:eastAsia="MS Mincho" w:hAnsi="Times New Roman"/>
                <w:b/>
                <w:bCs/>
                <w:snapToGrid/>
                <w:szCs w:val="24"/>
                <w:lang w:eastAsia="ja-JP"/>
              </w:rPr>
              <w:t>201</w:t>
            </w:r>
            <w:r w:rsidR="00F86BA4">
              <w:rPr>
                <w:rFonts w:ascii="Times New Roman" w:eastAsia="MS Mincho" w:hAnsi="Times New Roman"/>
                <w:b/>
                <w:bCs/>
                <w:snapToGrid/>
                <w:szCs w:val="24"/>
                <w:lang w:eastAsia="ja-JP"/>
              </w:rPr>
              <w:t>5</w:t>
            </w:r>
          </w:p>
        </w:tc>
      </w:tr>
      <w:tr w:rsidR="006460BA" w:rsidRPr="006460BA" w:rsidTr="006460BA">
        <w:trPr>
          <w:trHeight w:val="255"/>
        </w:trPr>
        <w:tc>
          <w:tcPr>
            <w:tcW w:w="369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NOPAT</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$756 </w:t>
            </w:r>
          </w:p>
        </w:tc>
      </w:tr>
      <w:tr w:rsidR="006460BA" w:rsidRPr="006460BA" w:rsidTr="006460BA">
        <w:trPr>
          <w:trHeight w:val="255"/>
        </w:trPr>
        <w:tc>
          <w:tcPr>
            <w:tcW w:w="369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Investment in total net operating capital</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650 </w:t>
            </w:r>
          </w:p>
        </w:tc>
      </w:tr>
      <w:tr w:rsidR="006460BA" w:rsidRPr="006460BA" w:rsidTr="006460BA">
        <w:trPr>
          <w:trHeight w:val="255"/>
        </w:trPr>
        <w:tc>
          <w:tcPr>
            <w:tcW w:w="369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Free cash flow</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$106 </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rFonts w:ascii="Times New Roman" w:hAnsi="Times New Roman"/>
          <w:szCs w:val="24"/>
        </w:rPr>
      </w:pPr>
    </w:p>
    <w:p w:rsidR="006460BA"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rFonts w:ascii="Times New Roman" w:hAnsi="Times New Roman"/>
          <w:szCs w:val="24"/>
        </w:rPr>
      </w:pPr>
      <w:r>
        <w:rPr>
          <w:rFonts w:ascii="Times New Roman" w:hAnsi="Times New Roman"/>
          <w:szCs w:val="24"/>
        </w:rPr>
        <w:t>e.</w:t>
      </w:r>
      <w:r>
        <w:rPr>
          <w:rFonts w:ascii="Times New Roman" w:hAnsi="Times New Roman"/>
          <w:szCs w:val="24"/>
        </w:rPr>
        <w:tab/>
      </w:r>
    </w:p>
    <w:tbl>
      <w:tblPr>
        <w:tblW w:w="5088" w:type="dxa"/>
        <w:tblInd w:w="1140" w:type="dxa"/>
        <w:tblLook w:val="0000" w:firstRow="0" w:lastRow="0" w:firstColumn="0" w:lastColumn="0" w:noHBand="0" w:noVBand="0"/>
      </w:tblPr>
      <w:tblGrid>
        <w:gridCol w:w="3240"/>
        <w:gridCol w:w="1848"/>
      </w:tblGrid>
      <w:tr w:rsidR="006460BA" w:rsidRPr="006460BA" w:rsidTr="00872A40">
        <w:trPr>
          <w:trHeight w:val="255"/>
        </w:trPr>
        <w:tc>
          <w:tcPr>
            <w:tcW w:w="324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p>
        </w:tc>
        <w:tc>
          <w:tcPr>
            <w:tcW w:w="1848" w:type="dxa"/>
            <w:tcBorders>
              <w:top w:val="nil"/>
              <w:left w:val="nil"/>
              <w:bottom w:val="nil"/>
              <w:right w:val="nil"/>
            </w:tcBorders>
            <w:shd w:val="clear" w:color="auto" w:fill="auto"/>
            <w:noWrap/>
            <w:vAlign w:val="bottom"/>
          </w:tcPr>
          <w:p w:rsidR="006460BA" w:rsidRPr="00872A40" w:rsidRDefault="006460BA" w:rsidP="00872A40">
            <w:pPr>
              <w:widowControl/>
              <w:jc w:val="right"/>
              <w:rPr>
                <w:rFonts w:ascii="Times New Roman" w:eastAsia="MS Mincho" w:hAnsi="Times New Roman"/>
                <w:snapToGrid/>
                <w:szCs w:val="24"/>
                <w:lang w:eastAsia="ja-JP"/>
              </w:rPr>
            </w:pPr>
            <w:r w:rsidRPr="00872A40">
              <w:rPr>
                <w:rFonts w:ascii="Times New Roman" w:eastAsia="MS Mincho" w:hAnsi="Times New Roman"/>
                <w:b/>
                <w:bCs/>
                <w:snapToGrid/>
                <w:szCs w:val="24"/>
                <w:lang w:eastAsia="ja-JP"/>
              </w:rPr>
              <w:t>201</w:t>
            </w:r>
            <w:r w:rsidR="00F86BA4">
              <w:rPr>
                <w:rFonts w:ascii="Times New Roman" w:eastAsia="MS Mincho" w:hAnsi="Times New Roman"/>
                <w:b/>
                <w:bCs/>
                <w:snapToGrid/>
                <w:szCs w:val="24"/>
                <w:lang w:eastAsia="ja-JP"/>
              </w:rPr>
              <w:t>5</w:t>
            </w:r>
          </w:p>
        </w:tc>
      </w:tr>
      <w:tr w:rsidR="006460BA" w:rsidRPr="006460BA" w:rsidTr="00872A40">
        <w:trPr>
          <w:trHeight w:val="255"/>
        </w:trPr>
        <w:tc>
          <w:tcPr>
            <w:tcW w:w="324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NOPAT</w:t>
            </w:r>
          </w:p>
        </w:tc>
        <w:tc>
          <w:tcPr>
            <w:tcW w:w="1848"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$756 </w:t>
            </w:r>
          </w:p>
        </w:tc>
      </w:tr>
      <w:tr w:rsidR="006460BA" w:rsidRPr="006460BA" w:rsidTr="00872A40">
        <w:trPr>
          <w:trHeight w:val="255"/>
        </w:trPr>
        <w:tc>
          <w:tcPr>
            <w:tcW w:w="324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Total net operating capital</w:t>
            </w:r>
          </w:p>
        </w:tc>
        <w:tc>
          <w:tcPr>
            <w:tcW w:w="1848"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7,150 </w:t>
            </w:r>
          </w:p>
        </w:tc>
      </w:tr>
      <w:tr w:rsidR="006460BA" w:rsidRPr="006460BA" w:rsidTr="00872A40">
        <w:trPr>
          <w:trHeight w:val="255"/>
        </w:trPr>
        <w:tc>
          <w:tcPr>
            <w:tcW w:w="324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Return on invested capital (ROIC)</w:t>
            </w:r>
          </w:p>
        </w:tc>
        <w:tc>
          <w:tcPr>
            <w:tcW w:w="1848"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10.57%</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rFonts w:ascii="Times New Roman" w:hAnsi="Times New Roman"/>
          <w:szCs w:val="24"/>
        </w:rPr>
      </w:pPr>
    </w:p>
    <w:p w:rsidR="00BE7281" w:rsidRDefault="006460BA"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rFonts w:ascii="Times New Roman" w:hAnsi="Times New Roman"/>
          <w:szCs w:val="24"/>
        </w:rPr>
      </w:pPr>
      <w:r>
        <w:rPr>
          <w:rFonts w:ascii="Times New Roman" w:hAnsi="Times New Roman"/>
          <w:szCs w:val="24"/>
        </w:rPr>
        <w:lastRenderedPageBreak/>
        <w:t>f.</w:t>
      </w:r>
      <w:r>
        <w:rPr>
          <w:rFonts w:ascii="Times New Roman" w:hAnsi="Times New Roman"/>
          <w:szCs w:val="24"/>
        </w:rPr>
        <w:tab/>
      </w:r>
    </w:p>
    <w:tbl>
      <w:tblPr>
        <w:tblW w:w="5313" w:type="dxa"/>
        <w:tblInd w:w="1185" w:type="dxa"/>
        <w:tblLook w:val="0000" w:firstRow="0" w:lastRow="0" w:firstColumn="0" w:lastColumn="0" w:noHBand="0" w:noVBand="0"/>
      </w:tblPr>
      <w:tblGrid>
        <w:gridCol w:w="3870"/>
        <w:gridCol w:w="1443"/>
      </w:tblGrid>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Uses of FCF</w:t>
            </w:r>
          </w:p>
        </w:tc>
        <w:tc>
          <w:tcPr>
            <w:tcW w:w="1443" w:type="dxa"/>
            <w:tcBorders>
              <w:top w:val="nil"/>
              <w:left w:val="nil"/>
              <w:bottom w:val="nil"/>
              <w:right w:val="nil"/>
            </w:tcBorders>
            <w:shd w:val="clear" w:color="auto" w:fill="auto"/>
            <w:noWrap/>
            <w:vAlign w:val="bottom"/>
          </w:tcPr>
          <w:p w:rsidR="00BE7281" w:rsidRPr="00872A40" w:rsidRDefault="00BE7281" w:rsidP="003C29BE">
            <w:pPr>
              <w:keepNext/>
              <w:keepLines/>
              <w:widowControl/>
              <w:jc w:val="right"/>
              <w:rPr>
                <w:rFonts w:ascii="Times New Roman" w:eastAsia="MS Mincho" w:hAnsi="Times New Roman"/>
                <w:b/>
                <w:bCs/>
                <w:snapToGrid/>
                <w:szCs w:val="24"/>
                <w:lang w:eastAsia="ja-JP"/>
              </w:rPr>
            </w:pPr>
            <w:del w:id="46" w:author="Mike Ehrhardt" w:date="2015-02-13T14:10:00Z">
              <w:r w:rsidRPr="00872A40" w:rsidDel="003C29BE">
                <w:rPr>
                  <w:rFonts w:ascii="Times New Roman" w:eastAsia="MS Mincho" w:hAnsi="Times New Roman"/>
                  <w:b/>
                  <w:bCs/>
                  <w:snapToGrid/>
                  <w:szCs w:val="24"/>
                  <w:lang w:eastAsia="ja-JP"/>
                </w:rPr>
                <w:delText>201</w:delText>
              </w:r>
              <w:r w:rsidR="001A0B7B" w:rsidDel="003C29BE">
                <w:rPr>
                  <w:rFonts w:ascii="Times New Roman" w:eastAsia="MS Mincho" w:hAnsi="Times New Roman"/>
                  <w:b/>
                  <w:bCs/>
                  <w:snapToGrid/>
                  <w:szCs w:val="24"/>
                  <w:lang w:eastAsia="ja-JP"/>
                </w:rPr>
                <w:delText>5</w:delText>
              </w:r>
            </w:del>
            <w:ins w:id="47" w:author="Mike Ehrhardt" w:date="2015-02-13T14:10:00Z">
              <w:r w:rsidR="003C29BE" w:rsidRPr="00872A40">
                <w:rPr>
                  <w:rFonts w:ascii="Times New Roman" w:eastAsia="MS Mincho" w:hAnsi="Times New Roman"/>
                  <w:b/>
                  <w:bCs/>
                  <w:snapToGrid/>
                  <w:szCs w:val="24"/>
                  <w:lang w:eastAsia="ja-JP"/>
                </w:rPr>
                <w:t>201</w:t>
              </w:r>
              <w:r w:rsidR="003C29BE">
                <w:rPr>
                  <w:rFonts w:ascii="Times New Roman" w:eastAsia="MS Mincho" w:hAnsi="Times New Roman"/>
                  <w:b/>
                  <w:bCs/>
                  <w:snapToGrid/>
                  <w:szCs w:val="24"/>
                  <w:lang w:eastAsia="ja-JP"/>
                </w:rPr>
                <w:t>6</w:t>
              </w:r>
            </w:ins>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After-tax interest payment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$72</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Reduction (increase) in debt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-$284</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Payment of dividends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$220</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Repurchase (Issue) stock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$88</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Purchase (Sale) of short-term investments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$10</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Total uses of FCF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$106</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p>
    <w:p w:rsidR="001D21F9" w:rsidRDefault="001A0B7B"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left="720" w:hanging="720"/>
        <w:jc w:val="both"/>
        <w:rPr>
          <w:rFonts w:ascii="Times New Roman" w:hAnsi="Times New Roman"/>
          <w:szCs w:val="24"/>
        </w:rPr>
      </w:pPr>
      <w:del w:id="48" w:author="Mike Ehrhardt" w:date="2015-02-13T14:09:00Z">
        <w:r w:rsidDel="003C29BE">
          <w:rPr>
            <w:rFonts w:ascii="Times New Roman" w:hAnsi="Times New Roman"/>
            <w:szCs w:val="24"/>
          </w:rPr>
          <w:delText>6</w:delText>
        </w:r>
        <w:r w:rsidR="00CF612F" w:rsidDel="003C29BE">
          <w:rPr>
            <w:rFonts w:ascii="Times New Roman" w:hAnsi="Times New Roman"/>
            <w:szCs w:val="24"/>
          </w:rPr>
          <w:delText>-</w:delText>
        </w:r>
      </w:del>
      <w:ins w:id="49" w:author="Mike Ehrhardt" w:date="2015-02-13T14:09:00Z">
        <w:r w:rsidR="003C29BE">
          <w:rPr>
            <w:rFonts w:ascii="Times New Roman" w:hAnsi="Times New Roman"/>
            <w:szCs w:val="24"/>
          </w:rPr>
          <w:t>2-</w:t>
        </w:r>
      </w:ins>
      <w:r w:rsidR="00733C0F">
        <w:rPr>
          <w:rFonts w:ascii="Times New Roman" w:hAnsi="Times New Roman"/>
          <w:szCs w:val="24"/>
        </w:rPr>
        <w:t>13</w:t>
      </w:r>
      <w:r w:rsidR="001D21F9">
        <w:rPr>
          <w:rFonts w:ascii="Times New Roman" w:hAnsi="Times New Roman"/>
          <w:szCs w:val="24"/>
        </w:rPr>
        <w:tab/>
      </w:r>
      <w:r w:rsidR="001D21F9">
        <w:rPr>
          <w:rFonts w:ascii="Times New Roman" w:hAnsi="Times New Roman"/>
          <w:szCs w:val="24"/>
          <w:u w:val="single"/>
        </w:rPr>
        <w:t xml:space="preserve">    Prior Years    </w:t>
      </w:r>
      <w:r w:rsidR="001D21F9">
        <w:rPr>
          <w:rFonts w:ascii="Times New Roman" w:hAnsi="Times New Roman"/>
          <w:szCs w:val="24"/>
        </w:rPr>
        <w:tab/>
        <w:t xml:space="preserve">  </w:t>
      </w:r>
      <w:r w:rsidR="000B1374">
        <w:rPr>
          <w:rFonts w:ascii="Times New Roman" w:hAnsi="Times New Roman"/>
          <w:szCs w:val="24"/>
          <w:u w:val="single"/>
        </w:rPr>
        <w:t xml:space="preserve">  </w:t>
      </w:r>
      <w:del w:id="50" w:author="Mike Ehrhardt" w:date="2015-02-13T14:11:00Z">
        <w:r w:rsidR="000B1374" w:rsidDel="00951857">
          <w:rPr>
            <w:rFonts w:ascii="Times New Roman" w:hAnsi="Times New Roman"/>
            <w:szCs w:val="24"/>
            <w:u w:val="single"/>
          </w:rPr>
          <w:delText>201</w:delText>
        </w:r>
        <w:r w:rsidR="00F86BA4" w:rsidDel="00951857">
          <w:rPr>
            <w:rFonts w:ascii="Times New Roman" w:hAnsi="Times New Roman"/>
            <w:szCs w:val="24"/>
            <w:u w:val="single"/>
          </w:rPr>
          <w:delText>3</w:delText>
        </w:r>
        <w:r w:rsidR="001D21F9" w:rsidDel="00951857">
          <w:rPr>
            <w:rFonts w:ascii="Times New Roman" w:hAnsi="Times New Roman"/>
            <w:szCs w:val="24"/>
            <w:u w:val="single"/>
          </w:rPr>
          <w:delText xml:space="preserve">  </w:delText>
        </w:r>
        <w:r w:rsidR="001D21F9" w:rsidDel="00951857">
          <w:rPr>
            <w:rFonts w:ascii="Times New Roman" w:hAnsi="Times New Roman"/>
            <w:szCs w:val="24"/>
          </w:rPr>
          <w:delText xml:space="preserve">        </w:delText>
        </w:r>
        <w:r w:rsidR="00F54556" w:rsidDel="00951857">
          <w:rPr>
            <w:rFonts w:ascii="Times New Roman" w:hAnsi="Times New Roman"/>
            <w:szCs w:val="24"/>
            <w:u w:val="single"/>
          </w:rPr>
          <w:delText xml:space="preserve">  </w:delText>
        </w:r>
      </w:del>
      <w:ins w:id="51" w:author="Mike Ehrhardt" w:date="2015-02-13T14:11:00Z">
        <w:r w:rsidR="00951857">
          <w:rPr>
            <w:rFonts w:ascii="Times New Roman" w:hAnsi="Times New Roman"/>
            <w:szCs w:val="24"/>
            <w:u w:val="single"/>
          </w:rPr>
          <w:t xml:space="preserve">2014  </w:t>
        </w:r>
        <w:r w:rsidR="00951857">
          <w:rPr>
            <w:rFonts w:ascii="Times New Roman" w:hAnsi="Times New Roman"/>
            <w:szCs w:val="24"/>
          </w:rPr>
          <w:t xml:space="preserve">        </w:t>
        </w:r>
        <w:r w:rsidR="00951857">
          <w:rPr>
            <w:rFonts w:ascii="Times New Roman" w:hAnsi="Times New Roman"/>
            <w:szCs w:val="24"/>
            <w:u w:val="single"/>
          </w:rPr>
          <w:t xml:space="preserve">  </w:t>
        </w:r>
      </w:ins>
      <w:del w:id="52" w:author="Mike Ehrhardt" w:date="2015-02-13T14:11:00Z">
        <w:r w:rsidR="00F54556" w:rsidDel="00951857">
          <w:rPr>
            <w:rFonts w:ascii="Times New Roman" w:hAnsi="Times New Roman"/>
            <w:szCs w:val="24"/>
            <w:u w:val="single"/>
          </w:rPr>
          <w:delText>20</w:delText>
        </w:r>
        <w:r w:rsidR="00614E30" w:rsidDel="00951857">
          <w:rPr>
            <w:rFonts w:ascii="Times New Roman" w:hAnsi="Times New Roman"/>
            <w:szCs w:val="24"/>
            <w:u w:val="single"/>
          </w:rPr>
          <w:delText>1</w:delText>
        </w:r>
        <w:r w:rsidR="00F86BA4" w:rsidDel="00951857">
          <w:rPr>
            <w:rFonts w:ascii="Times New Roman" w:hAnsi="Times New Roman"/>
            <w:szCs w:val="24"/>
            <w:u w:val="single"/>
          </w:rPr>
          <w:delText>4</w:delText>
        </w:r>
        <w:r w:rsidR="001D21F9" w:rsidDel="00951857">
          <w:rPr>
            <w:rFonts w:ascii="Times New Roman" w:hAnsi="Times New Roman"/>
            <w:szCs w:val="24"/>
            <w:u w:val="single"/>
          </w:rPr>
          <w:delText xml:space="preserve">  </w:delText>
        </w:r>
        <w:r w:rsidR="001D21F9" w:rsidDel="00951857">
          <w:rPr>
            <w:rFonts w:ascii="Times New Roman" w:hAnsi="Times New Roman"/>
            <w:szCs w:val="24"/>
          </w:rPr>
          <w:delText xml:space="preserve">  </w:delText>
        </w:r>
      </w:del>
      <w:ins w:id="53" w:author="Mike Ehrhardt" w:date="2015-02-13T14:11:00Z">
        <w:r w:rsidR="00951857">
          <w:rPr>
            <w:rFonts w:ascii="Times New Roman" w:hAnsi="Times New Roman"/>
            <w:szCs w:val="24"/>
            <w:u w:val="single"/>
          </w:rPr>
          <w:t xml:space="preserve">2015  </w:t>
        </w:r>
        <w:r w:rsidR="00951857">
          <w:rPr>
            <w:rFonts w:ascii="Times New Roman" w:hAnsi="Times New Roman"/>
            <w:szCs w:val="24"/>
          </w:rPr>
          <w:t xml:space="preserve">  </w:t>
        </w:r>
      </w:ins>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Profit earned</w:t>
      </w:r>
      <w:r>
        <w:rPr>
          <w:rFonts w:ascii="Times New Roman" w:hAnsi="Times New Roman"/>
          <w:szCs w:val="24"/>
        </w:rPr>
        <w:tab/>
      </w:r>
      <w:r>
        <w:rPr>
          <w:rFonts w:ascii="Times New Roman" w:hAnsi="Times New Roman"/>
          <w:szCs w:val="24"/>
        </w:rPr>
        <w:tab/>
        <w:t xml:space="preserve">$150,000   $150,000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Carry-back credit</w:t>
      </w:r>
      <w:r>
        <w:rPr>
          <w:rFonts w:ascii="Times New Roman" w:hAnsi="Times New Roman"/>
          <w:szCs w:val="24"/>
        </w:rPr>
        <w:tab/>
        <w:t xml:space="preserve"> </w:t>
      </w:r>
      <w:r>
        <w:rPr>
          <w:rFonts w:ascii="Times New Roman" w:hAnsi="Times New Roman"/>
          <w:szCs w:val="24"/>
          <w:u w:val="single"/>
        </w:rPr>
        <w:t xml:space="preserve"> 150,000</w:t>
      </w:r>
      <w:r>
        <w:rPr>
          <w:rFonts w:ascii="Times New Roman" w:hAnsi="Times New Roman"/>
          <w:szCs w:val="24"/>
        </w:rPr>
        <w:t xml:space="preserve">   </w:t>
      </w:r>
      <w:r>
        <w:rPr>
          <w:rFonts w:ascii="Times New Roman" w:hAnsi="Times New Roman"/>
          <w:szCs w:val="24"/>
          <w:u w:val="single"/>
        </w:rPr>
        <w:t xml:space="preserve"> 150,000</w:t>
      </w:r>
      <w:r>
        <w:rPr>
          <w:rFonts w:ascii="Times New Roman" w:hAnsi="Times New Roman"/>
          <w:szCs w:val="24"/>
        </w:rPr>
        <w:t xml:space="preserve">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Adjusted profit</w:t>
      </w:r>
      <w:r>
        <w:rPr>
          <w:rFonts w:ascii="Times New Roman" w:hAnsi="Times New Roman"/>
          <w:szCs w:val="24"/>
        </w:rPr>
        <w:tab/>
        <w:t xml:space="preserve"> $    </w:t>
      </w:r>
      <w:r w:rsidR="0036501E">
        <w:rPr>
          <w:rFonts w:ascii="Times New Roman" w:hAnsi="Times New Roman"/>
          <w:szCs w:val="24"/>
        </w:rPr>
        <w:t xml:space="preserve">   </w:t>
      </w:r>
      <w:r>
        <w:rPr>
          <w:rFonts w:ascii="Times New Roman" w:hAnsi="Times New Roman"/>
          <w:szCs w:val="24"/>
        </w:rPr>
        <w:t xml:space="preserve">  0        $      0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 xml:space="preserve">Tax previously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 xml:space="preserve">  paid (40%)</w:t>
      </w:r>
      <w:r>
        <w:rPr>
          <w:rFonts w:ascii="Times New Roman" w:hAnsi="Times New Roman"/>
          <w:szCs w:val="24"/>
        </w:rPr>
        <w:tab/>
        <w:t xml:space="preserve">                          </w:t>
      </w:r>
      <w:r>
        <w:rPr>
          <w:rFonts w:ascii="Times New Roman" w:hAnsi="Times New Roman"/>
          <w:szCs w:val="24"/>
          <w:u w:val="single"/>
        </w:rPr>
        <w:t xml:space="preserve">  60,000</w:t>
      </w:r>
      <w:r>
        <w:rPr>
          <w:rFonts w:ascii="Times New Roman" w:hAnsi="Times New Roman"/>
          <w:szCs w:val="24"/>
        </w:rPr>
        <w:t xml:space="preserve">   </w:t>
      </w:r>
      <w:r>
        <w:rPr>
          <w:rFonts w:ascii="Times New Roman" w:hAnsi="Times New Roman"/>
          <w:szCs w:val="24"/>
          <w:u w:val="single"/>
        </w:rPr>
        <w:t xml:space="preserve">  60,000</w:t>
      </w:r>
      <w:r>
        <w:rPr>
          <w:rFonts w:ascii="Times New Roman" w:hAnsi="Times New Roman"/>
          <w:szCs w:val="24"/>
        </w:rPr>
        <w:t xml:space="preserve">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outlineLvl w:val="0"/>
        <w:rPr>
          <w:rFonts w:ascii="Times New Roman" w:hAnsi="Times New Roman"/>
          <w:szCs w:val="24"/>
        </w:rPr>
      </w:pPr>
      <w:r>
        <w:rPr>
          <w:rFonts w:ascii="Times New Roman" w:hAnsi="Times New Roman"/>
          <w:szCs w:val="24"/>
        </w:rPr>
        <w:t>Tax refund:  Taxes</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 xml:space="preserve">  previously paid</w:t>
      </w:r>
      <w:r>
        <w:rPr>
          <w:rFonts w:ascii="Times New Roman" w:hAnsi="Times New Roman"/>
          <w:szCs w:val="24"/>
        </w:rPr>
        <w:tab/>
        <w:t xml:space="preserve"> </w:t>
      </w:r>
      <w:r>
        <w:rPr>
          <w:rFonts w:ascii="Times New Roman" w:hAnsi="Times New Roman"/>
          <w:szCs w:val="24"/>
          <w:u w:val="double"/>
        </w:rPr>
        <w:t>$ 60,000</w:t>
      </w:r>
      <w:r>
        <w:rPr>
          <w:rFonts w:ascii="Times New Roman" w:hAnsi="Times New Roman"/>
          <w:szCs w:val="24"/>
        </w:rPr>
        <w:t xml:space="preserve">   </w:t>
      </w:r>
      <w:r>
        <w:rPr>
          <w:rFonts w:ascii="Times New Roman" w:hAnsi="Times New Roman"/>
          <w:szCs w:val="24"/>
          <w:u w:val="double"/>
        </w:rPr>
        <w:t>$ 60,000</w:t>
      </w:r>
      <w:r>
        <w:rPr>
          <w:rFonts w:ascii="Times New Roman" w:hAnsi="Times New Roman"/>
          <w:szCs w:val="24"/>
        </w:rPr>
        <w:t xml:space="preserve">  </w:t>
      </w:r>
    </w:p>
    <w:p w:rsidR="001D21F9" w:rsidRPr="002D22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rPr>
      </w:pP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jc w:val="both"/>
        <w:outlineLvl w:val="0"/>
        <w:rPr>
          <w:rFonts w:ascii="Times New Roman" w:hAnsi="Times New Roman"/>
          <w:szCs w:val="24"/>
        </w:rPr>
      </w:pPr>
      <w:r>
        <w:rPr>
          <w:rFonts w:ascii="Times New Roman" w:hAnsi="Times New Roman"/>
          <w:szCs w:val="24"/>
        </w:rPr>
        <w:t>Total check from U.S. Treasury = $60,000 + $60,000 = $120,000.</w:t>
      </w:r>
    </w:p>
    <w:p w:rsidR="001D21F9" w:rsidRPr="002D22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rPr>
      </w:pP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sidRPr="002D22F9">
        <w:rPr>
          <w:rFonts w:ascii="Times New Roman" w:hAnsi="Times New Roman"/>
        </w:rPr>
        <w:tab/>
      </w:r>
      <w:r>
        <w:rPr>
          <w:rFonts w:ascii="Times New Roman" w:hAnsi="Times New Roman"/>
          <w:szCs w:val="24"/>
          <w:u w:val="single"/>
        </w:rPr>
        <w:t xml:space="preserve"> Future Years </w:t>
      </w:r>
      <w:r>
        <w:rPr>
          <w:rFonts w:ascii="Times New Roman" w:hAnsi="Times New Roman"/>
          <w:szCs w:val="24"/>
        </w:rPr>
        <w:t xml:space="preserve"> </w:t>
      </w:r>
      <w:r>
        <w:rPr>
          <w:rFonts w:ascii="Times New Roman" w:hAnsi="Times New Roman"/>
          <w:szCs w:val="24"/>
        </w:rPr>
        <w:tab/>
      </w:r>
      <w:r>
        <w:rPr>
          <w:rFonts w:ascii="Times New Roman" w:hAnsi="Times New Roman"/>
          <w:szCs w:val="24"/>
        </w:rPr>
        <w:tab/>
      </w:r>
      <w:r w:rsidR="00F54556">
        <w:rPr>
          <w:rFonts w:ascii="Times New Roman" w:hAnsi="Times New Roman"/>
          <w:szCs w:val="24"/>
          <w:u w:val="single"/>
        </w:rPr>
        <w:t xml:space="preserve">  </w:t>
      </w:r>
      <w:del w:id="54" w:author="Mike Ehrhardt" w:date="2015-02-13T14:11:00Z">
        <w:r w:rsidR="00F54556" w:rsidDel="00951857">
          <w:rPr>
            <w:rFonts w:ascii="Times New Roman" w:hAnsi="Times New Roman"/>
            <w:szCs w:val="24"/>
            <w:u w:val="single"/>
          </w:rPr>
          <w:delText>20</w:delText>
        </w:r>
        <w:r w:rsidR="001C1C0B" w:rsidDel="00951857">
          <w:rPr>
            <w:rFonts w:ascii="Times New Roman" w:hAnsi="Times New Roman"/>
            <w:szCs w:val="24"/>
            <w:u w:val="single"/>
          </w:rPr>
          <w:delText>1</w:delText>
        </w:r>
        <w:r w:rsidR="00F86BA4" w:rsidDel="00951857">
          <w:rPr>
            <w:rFonts w:ascii="Times New Roman" w:hAnsi="Times New Roman"/>
            <w:szCs w:val="24"/>
            <w:u w:val="single"/>
          </w:rPr>
          <w:delText>6</w:delText>
        </w:r>
        <w:r w:rsidDel="00951857">
          <w:rPr>
            <w:rFonts w:ascii="Times New Roman" w:hAnsi="Times New Roman"/>
            <w:szCs w:val="24"/>
            <w:u w:val="single"/>
          </w:rPr>
          <w:delText xml:space="preserve">  </w:delText>
        </w:r>
        <w:r w:rsidDel="00951857">
          <w:rPr>
            <w:rFonts w:ascii="Times New Roman" w:hAnsi="Times New Roman"/>
            <w:szCs w:val="24"/>
          </w:rPr>
          <w:delText xml:space="preserve">   </w:delText>
        </w:r>
      </w:del>
      <w:ins w:id="55" w:author="Mike Ehrhardt" w:date="2015-02-13T14:11:00Z">
        <w:r w:rsidR="00951857">
          <w:rPr>
            <w:rFonts w:ascii="Times New Roman" w:hAnsi="Times New Roman"/>
            <w:szCs w:val="24"/>
            <w:u w:val="single"/>
          </w:rPr>
          <w:t xml:space="preserve">2017  </w:t>
        </w:r>
        <w:r w:rsidR="00951857">
          <w:rPr>
            <w:rFonts w:ascii="Times New Roman" w:hAnsi="Times New Roman"/>
            <w:szCs w:val="24"/>
          </w:rPr>
          <w:t xml:space="preserve">   </w:t>
        </w:r>
      </w:ins>
      <w:r>
        <w:rPr>
          <w:rFonts w:ascii="Times New Roman" w:hAnsi="Times New Roman"/>
          <w:szCs w:val="24"/>
        </w:rPr>
        <w:tab/>
      </w:r>
      <w:r w:rsidR="00F54556">
        <w:rPr>
          <w:rFonts w:ascii="Times New Roman" w:hAnsi="Times New Roman"/>
          <w:szCs w:val="24"/>
          <w:u w:val="single"/>
        </w:rPr>
        <w:t xml:space="preserve">  </w:t>
      </w:r>
      <w:del w:id="56" w:author="Mike Ehrhardt" w:date="2015-02-13T14:11:00Z">
        <w:r w:rsidR="00F54556" w:rsidDel="00951857">
          <w:rPr>
            <w:rFonts w:ascii="Times New Roman" w:hAnsi="Times New Roman"/>
            <w:szCs w:val="24"/>
            <w:u w:val="single"/>
          </w:rPr>
          <w:delText>20</w:delText>
        </w:r>
        <w:r w:rsidR="001C1C0B" w:rsidDel="00951857">
          <w:rPr>
            <w:rFonts w:ascii="Times New Roman" w:hAnsi="Times New Roman"/>
            <w:szCs w:val="24"/>
            <w:u w:val="single"/>
          </w:rPr>
          <w:delText>1</w:delText>
        </w:r>
        <w:r w:rsidR="00F86BA4" w:rsidDel="00951857">
          <w:rPr>
            <w:rFonts w:ascii="Times New Roman" w:hAnsi="Times New Roman"/>
            <w:szCs w:val="24"/>
            <w:u w:val="single"/>
          </w:rPr>
          <w:delText>7</w:delText>
        </w:r>
        <w:r w:rsidDel="00951857">
          <w:rPr>
            <w:rFonts w:ascii="Times New Roman" w:hAnsi="Times New Roman"/>
            <w:szCs w:val="24"/>
            <w:u w:val="single"/>
          </w:rPr>
          <w:delText xml:space="preserve">  </w:delText>
        </w:r>
        <w:r w:rsidDel="00951857">
          <w:rPr>
            <w:rFonts w:ascii="Times New Roman" w:hAnsi="Times New Roman"/>
            <w:szCs w:val="24"/>
          </w:rPr>
          <w:delText xml:space="preserve">  </w:delText>
        </w:r>
      </w:del>
      <w:ins w:id="57" w:author="Mike Ehrhardt" w:date="2015-02-13T14:11:00Z">
        <w:r w:rsidR="00951857">
          <w:rPr>
            <w:rFonts w:ascii="Times New Roman" w:hAnsi="Times New Roman"/>
            <w:szCs w:val="24"/>
            <w:u w:val="single"/>
          </w:rPr>
          <w:t xml:space="preserve">2018  </w:t>
        </w:r>
        <w:r w:rsidR="00951857">
          <w:rPr>
            <w:rFonts w:ascii="Times New Roman" w:hAnsi="Times New Roman"/>
            <w:szCs w:val="24"/>
          </w:rPr>
          <w:t xml:space="preserve">  </w:t>
        </w:r>
      </w:ins>
      <w:r>
        <w:rPr>
          <w:rFonts w:ascii="Times New Roman" w:hAnsi="Times New Roman"/>
          <w:szCs w:val="24"/>
        </w:rPr>
        <w:tab/>
        <w:t xml:space="preserve"> </w:t>
      </w:r>
      <w:r w:rsidR="00F54556">
        <w:rPr>
          <w:rFonts w:ascii="Times New Roman" w:hAnsi="Times New Roman"/>
          <w:szCs w:val="24"/>
          <w:u w:val="single"/>
        </w:rPr>
        <w:t xml:space="preserve">  </w:t>
      </w:r>
      <w:del w:id="58" w:author="Mike Ehrhardt" w:date="2015-02-13T14:11:00Z">
        <w:r w:rsidR="00F54556" w:rsidDel="00951857">
          <w:rPr>
            <w:rFonts w:ascii="Times New Roman" w:hAnsi="Times New Roman"/>
            <w:szCs w:val="24"/>
            <w:u w:val="single"/>
          </w:rPr>
          <w:delText>201</w:delText>
        </w:r>
        <w:r w:rsidR="00F86BA4" w:rsidDel="00951857">
          <w:rPr>
            <w:rFonts w:ascii="Times New Roman" w:hAnsi="Times New Roman"/>
            <w:szCs w:val="24"/>
            <w:u w:val="single"/>
          </w:rPr>
          <w:delText>8</w:delText>
        </w:r>
        <w:r w:rsidDel="00951857">
          <w:rPr>
            <w:rFonts w:ascii="Times New Roman" w:hAnsi="Times New Roman"/>
            <w:szCs w:val="24"/>
            <w:u w:val="single"/>
          </w:rPr>
          <w:delText xml:space="preserve">  </w:delText>
        </w:r>
        <w:r w:rsidDel="00951857">
          <w:rPr>
            <w:rFonts w:ascii="Times New Roman" w:hAnsi="Times New Roman"/>
            <w:szCs w:val="24"/>
          </w:rPr>
          <w:delText xml:space="preserve">   </w:delText>
        </w:r>
      </w:del>
      <w:ins w:id="59" w:author="Mike Ehrhardt" w:date="2015-02-13T14:11:00Z">
        <w:r w:rsidR="00951857">
          <w:rPr>
            <w:rFonts w:ascii="Times New Roman" w:hAnsi="Times New Roman"/>
            <w:szCs w:val="24"/>
            <w:u w:val="single"/>
          </w:rPr>
          <w:t xml:space="preserve">2019  </w:t>
        </w:r>
        <w:r w:rsidR="00951857">
          <w:rPr>
            <w:rFonts w:ascii="Times New Roman" w:hAnsi="Times New Roman"/>
            <w:szCs w:val="24"/>
          </w:rPr>
          <w:t xml:space="preserve">   </w:t>
        </w:r>
      </w:ins>
      <w:r>
        <w:rPr>
          <w:rFonts w:ascii="Times New Roman" w:hAnsi="Times New Roman"/>
          <w:szCs w:val="24"/>
        </w:rPr>
        <w:tab/>
      </w:r>
      <w:r w:rsidR="00F54556">
        <w:rPr>
          <w:rFonts w:ascii="Times New Roman" w:hAnsi="Times New Roman"/>
          <w:szCs w:val="24"/>
          <w:u w:val="single"/>
        </w:rPr>
        <w:t xml:space="preserve">  </w:t>
      </w:r>
      <w:del w:id="60" w:author="Mike Ehrhardt" w:date="2015-02-13T14:11:00Z">
        <w:r w:rsidR="00F54556" w:rsidDel="00951857">
          <w:rPr>
            <w:rFonts w:ascii="Times New Roman" w:hAnsi="Times New Roman"/>
            <w:szCs w:val="24"/>
            <w:u w:val="single"/>
          </w:rPr>
          <w:delText>201</w:delText>
        </w:r>
        <w:r w:rsidR="00F86BA4" w:rsidDel="00951857">
          <w:rPr>
            <w:rFonts w:ascii="Times New Roman" w:hAnsi="Times New Roman"/>
            <w:szCs w:val="24"/>
            <w:u w:val="single"/>
          </w:rPr>
          <w:delText>9</w:delText>
        </w:r>
        <w:r w:rsidDel="00951857">
          <w:rPr>
            <w:rFonts w:ascii="Times New Roman" w:hAnsi="Times New Roman"/>
            <w:szCs w:val="24"/>
            <w:u w:val="single"/>
          </w:rPr>
          <w:delText xml:space="preserve">  </w:delText>
        </w:r>
        <w:r w:rsidDel="00951857">
          <w:rPr>
            <w:rFonts w:ascii="Times New Roman" w:hAnsi="Times New Roman"/>
            <w:szCs w:val="24"/>
          </w:rPr>
          <w:delText xml:space="preserve">   </w:delText>
        </w:r>
      </w:del>
      <w:ins w:id="61" w:author="Mike Ehrhardt" w:date="2015-02-13T14:11:00Z">
        <w:r w:rsidR="00951857">
          <w:rPr>
            <w:rFonts w:ascii="Times New Roman" w:hAnsi="Times New Roman"/>
            <w:szCs w:val="24"/>
            <w:u w:val="single"/>
          </w:rPr>
          <w:t xml:space="preserve">2020  </w:t>
        </w:r>
        <w:r w:rsidR="00951857">
          <w:rPr>
            <w:rFonts w:ascii="Times New Roman" w:hAnsi="Times New Roman"/>
            <w:szCs w:val="24"/>
          </w:rPr>
          <w:t xml:space="preserve">   </w:t>
        </w:r>
      </w:ins>
      <w:r>
        <w:rPr>
          <w:rFonts w:ascii="Times New Roman" w:hAnsi="Times New Roman"/>
          <w:szCs w:val="24"/>
        </w:rPr>
        <w:tab/>
      </w:r>
      <w:r w:rsidR="00F54556">
        <w:rPr>
          <w:rFonts w:ascii="Times New Roman" w:hAnsi="Times New Roman"/>
          <w:szCs w:val="24"/>
          <w:u w:val="single"/>
        </w:rPr>
        <w:t xml:space="preserve">  </w:t>
      </w:r>
      <w:del w:id="62" w:author="Mike Ehrhardt" w:date="2015-02-13T14:11:00Z">
        <w:r w:rsidR="00F54556" w:rsidDel="00951857">
          <w:rPr>
            <w:rFonts w:ascii="Times New Roman" w:hAnsi="Times New Roman"/>
            <w:szCs w:val="24"/>
            <w:u w:val="single"/>
          </w:rPr>
          <w:delText>20</w:delText>
        </w:r>
        <w:r w:rsidR="00F86BA4" w:rsidDel="00951857">
          <w:rPr>
            <w:rFonts w:ascii="Times New Roman" w:hAnsi="Times New Roman"/>
            <w:szCs w:val="24"/>
            <w:u w:val="single"/>
          </w:rPr>
          <w:delText>20</w:delText>
        </w:r>
        <w:r w:rsidDel="00951857">
          <w:rPr>
            <w:rFonts w:ascii="Times New Roman" w:hAnsi="Times New Roman"/>
            <w:szCs w:val="24"/>
            <w:u w:val="single"/>
          </w:rPr>
          <w:delText xml:space="preserve">   </w:delText>
        </w:r>
      </w:del>
      <w:ins w:id="63" w:author="Mike Ehrhardt" w:date="2015-02-13T14:11:00Z">
        <w:r w:rsidR="00951857">
          <w:rPr>
            <w:rFonts w:ascii="Times New Roman" w:hAnsi="Times New Roman"/>
            <w:szCs w:val="24"/>
            <w:u w:val="single"/>
          </w:rPr>
          <w:t xml:space="preserve">2021   </w:t>
        </w:r>
      </w:ins>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sidRPr="002D22F9">
        <w:rPr>
          <w:rFonts w:ascii="Times New Roman" w:hAnsi="Times New Roman"/>
        </w:rPr>
        <w:tab/>
      </w:r>
      <w:r>
        <w:rPr>
          <w:rFonts w:ascii="Times New Roman" w:hAnsi="Times New Roman"/>
          <w:szCs w:val="24"/>
        </w:rPr>
        <w:t xml:space="preserve">Estimated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t xml:space="preserve">  profit            </w:t>
      </w:r>
      <w:r>
        <w:rPr>
          <w:rFonts w:ascii="Times New Roman" w:hAnsi="Times New Roman"/>
          <w:szCs w:val="24"/>
        </w:rPr>
        <w:tab/>
      </w:r>
      <w:r>
        <w:rPr>
          <w:rFonts w:ascii="Times New Roman" w:hAnsi="Times New Roman"/>
          <w:szCs w:val="24"/>
        </w:rPr>
        <w:tab/>
        <w:t>$150,000   $150,000   $150,000   $150,000   $150,000</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sidRPr="002D22F9">
        <w:rPr>
          <w:rFonts w:ascii="Times New Roman" w:hAnsi="Times New Roman"/>
        </w:rPr>
        <w:tab/>
      </w:r>
      <w:r>
        <w:rPr>
          <w:rFonts w:ascii="Times New Roman" w:hAnsi="Times New Roman"/>
          <w:szCs w:val="24"/>
        </w:rPr>
        <w:t>Carry-forward</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t xml:space="preserve">  credit         </w:t>
      </w:r>
      <w:r>
        <w:rPr>
          <w:rFonts w:ascii="Times New Roman" w:hAnsi="Times New Roman"/>
          <w:szCs w:val="24"/>
        </w:rPr>
        <w:tab/>
      </w:r>
      <w:r>
        <w:rPr>
          <w:rFonts w:ascii="Times New Roman" w:hAnsi="Times New Roman"/>
          <w:szCs w:val="24"/>
        </w:rPr>
        <w:tab/>
        <w:t xml:space="preserve"> </w:t>
      </w:r>
      <w:r>
        <w:rPr>
          <w:rFonts w:ascii="Times New Roman" w:hAnsi="Times New Roman"/>
          <w:szCs w:val="24"/>
          <w:u w:val="single"/>
        </w:rPr>
        <w:t xml:space="preserve"> 150,000</w:t>
      </w:r>
      <w:r>
        <w:rPr>
          <w:rFonts w:ascii="Times New Roman" w:hAnsi="Times New Roman"/>
          <w:szCs w:val="24"/>
        </w:rPr>
        <w:t xml:space="preserve">   </w:t>
      </w:r>
      <w:r>
        <w:rPr>
          <w:rFonts w:ascii="Times New Roman" w:hAnsi="Times New Roman"/>
          <w:szCs w:val="24"/>
          <w:u w:val="single"/>
        </w:rPr>
        <w:t xml:space="preserve"> 150,000</w:t>
      </w:r>
      <w:r>
        <w:rPr>
          <w:rFonts w:ascii="Times New Roman" w:hAnsi="Times New Roman"/>
          <w:szCs w:val="24"/>
        </w:rPr>
        <w:t xml:space="preserve">      </w:t>
      </w:r>
      <w:r>
        <w:rPr>
          <w:rFonts w:ascii="Times New Roman" w:hAnsi="Times New Roman"/>
          <w:szCs w:val="24"/>
          <w:u w:val="single"/>
        </w:rPr>
        <w:t xml:space="preserve">  50,000</w:t>
      </w:r>
      <w:r>
        <w:rPr>
          <w:rFonts w:ascii="Times New Roman" w:hAnsi="Times New Roman"/>
          <w:szCs w:val="24"/>
        </w:rPr>
        <w:t xml:space="preserve">   </w:t>
      </w:r>
      <w:r>
        <w:rPr>
          <w:rFonts w:ascii="Times New Roman" w:hAnsi="Times New Roman"/>
          <w:szCs w:val="24"/>
        </w:rPr>
        <w:tab/>
      </w:r>
      <w:r>
        <w:rPr>
          <w:rFonts w:ascii="Times New Roman" w:hAnsi="Times New Roman"/>
          <w:szCs w:val="24"/>
          <w:u w:val="single"/>
        </w:rPr>
        <w:t xml:space="preserve">       0</w:t>
      </w:r>
      <w:r>
        <w:rPr>
          <w:rFonts w:ascii="Times New Roman" w:hAnsi="Times New Roman"/>
          <w:szCs w:val="24"/>
        </w:rPr>
        <w:t xml:space="preserve">  </w:t>
      </w:r>
      <w:r>
        <w:rPr>
          <w:rFonts w:ascii="Times New Roman" w:hAnsi="Times New Roman"/>
          <w:szCs w:val="24"/>
        </w:rPr>
        <w:tab/>
        <w:t xml:space="preserve"> </w:t>
      </w:r>
      <w:r>
        <w:rPr>
          <w:rFonts w:ascii="Times New Roman" w:hAnsi="Times New Roman"/>
          <w:szCs w:val="24"/>
          <w:u w:val="single"/>
        </w:rPr>
        <w:t xml:space="preserve">       0</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sidRPr="002D22F9">
        <w:rPr>
          <w:rFonts w:ascii="Times New Roman" w:hAnsi="Times New Roman"/>
        </w:rPr>
        <w:tab/>
      </w:r>
      <w:r>
        <w:rPr>
          <w:rFonts w:ascii="Times New Roman" w:hAnsi="Times New Roman"/>
          <w:szCs w:val="24"/>
        </w:rPr>
        <w:t>Adjusted</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t xml:space="preserve">  profit         </w:t>
      </w:r>
      <w:r>
        <w:rPr>
          <w:rFonts w:ascii="Times New Roman" w:hAnsi="Times New Roman"/>
          <w:szCs w:val="24"/>
        </w:rPr>
        <w:tab/>
      </w:r>
      <w:r>
        <w:rPr>
          <w:rFonts w:ascii="Times New Roman" w:hAnsi="Times New Roman"/>
          <w:szCs w:val="24"/>
        </w:rPr>
        <w:tab/>
        <w:t xml:space="preserve">$      0   </w:t>
      </w:r>
      <w:r>
        <w:rPr>
          <w:rFonts w:ascii="Times New Roman" w:hAnsi="Times New Roman"/>
          <w:szCs w:val="24"/>
        </w:rPr>
        <w:tab/>
      </w:r>
      <w:r>
        <w:rPr>
          <w:rFonts w:ascii="Times New Roman" w:hAnsi="Times New Roman"/>
          <w:szCs w:val="24"/>
        </w:rPr>
        <w:tab/>
        <w:t xml:space="preserve">$      0   </w:t>
      </w:r>
      <w:r>
        <w:rPr>
          <w:rFonts w:ascii="Times New Roman" w:hAnsi="Times New Roman"/>
          <w:szCs w:val="24"/>
        </w:rPr>
        <w:tab/>
        <w:t>$100,000   $150,000   $150,000</w:t>
      </w:r>
    </w:p>
    <w:p w:rsidR="001D21F9" w:rsidRDefault="001D21F9" w:rsidP="002E63F4">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sidRPr="002D22F9">
        <w:rPr>
          <w:rFonts w:ascii="Times New Roman" w:hAnsi="Times New Roman"/>
        </w:rPr>
        <w:tab/>
      </w:r>
      <w:r>
        <w:rPr>
          <w:rFonts w:ascii="Times New Roman" w:hAnsi="Times New Roman"/>
          <w:szCs w:val="24"/>
        </w:rPr>
        <w:t xml:space="preserve">Tax (at 40%)     </w:t>
      </w:r>
      <w:r>
        <w:rPr>
          <w:rFonts w:ascii="Times New Roman" w:hAnsi="Times New Roman"/>
          <w:szCs w:val="24"/>
        </w:rPr>
        <w:tab/>
        <w:t xml:space="preserve">  </w:t>
      </w:r>
      <w:r>
        <w:rPr>
          <w:rFonts w:ascii="Times New Roman" w:hAnsi="Times New Roman"/>
          <w:szCs w:val="24"/>
          <w:u w:val="double"/>
        </w:rPr>
        <w:t xml:space="preserve">      0</w:t>
      </w:r>
      <w:r>
        <w:rPr>
          <w:rFonts w:ascii="Times New Roman" w:hAnsi="Times New Roman"/>
          <w:szCs w:val="24"/>
        </w:rPr>
        <w:t xml:space="preserve">         </w:t>
      </w:r>
      <w:r>
        <w:rPr>
          <w:rFonts w:ascii="Times New Roman" w:hAnsi="Times New Roman"/>
          <w:szCs w:val="24"/>
          <w:u w:val="double"/>
        </w:rPr>
        <w:t xml:space="preserve">$    </w:t>
      </w:r>
      <w:r w:rsidR="0036501E">
        <w:rPr>
          <w:rFonts w:ascii="Times New Roman" w:hAnsi="Times New Roman"/>
          <w:szCs w:val="24"/>
          <w:u w:val="double"/>
        </w:rPr>
        <w:t xml:space="preserve">  </w:t>
      </w:r>
      <w:r>
        <w:rPr>
          <w:rFonts w:ascii="Times New Roman" w:hAnsi="Times New Roman"/>
          <w:szCs w:val="24"/>
          <w:u w:val="double"/>
        </w:rPr>
        <w:t xml:space="preserve"> 0</w:t>
      </w:r>
      <w:r>
        <w:rPr>
          <w:rFonts w:ascii="Times New Roman" w:hAnsi="Times New Roman"/>
          <w:szCs w:val="24"/>
        </w:rPr>
        <w:t xml:space="preserve">         </w:t>
      </w:r>
      <w:r>
        <w:rPr>
          <w:rFonts w:ascii="Times New Roman" w:hAnsi="Times New Roman"/>
          <w:szCs w:val="24"/>
          <w:u w:val="double"/>
        </w:rPr>
        <w:t>$ 40,000</w:t>
      </w:r>
      <w:r>
        <w:rPr>
          <w:rFonts w:ascii="Times New Roman" w:hAnsi="Times New Roman"/>
          <w:szCs w:val="24"/>
        </w:rPr>
        <w:t xml:space="preserve">    </w:t>
      </w:r>
      <w:r>
        <w:rPr>
          <w:rFonts w:ascii="Times New Roman" w:hAnsi="Times New Roman"/>
          <w:szCs w:val="24"/>
          <w:u w:val="double"/>
        </w:rPr>
        <w:t>$ 60,000</w:t>
      </w:r>
      <w:r>
        <w:rPr>
          <w:rFonts w:ascii="Times New Roman" w:hAnsi="Times New Roman"/>
          <w:szCs w:val="24"/>
        </w:rPr>
        <w:t xml:space="preserve">    </w:t>
      </w:r>
      <w:r>
        <w:rPr>
          <w:rFonts w:ascii="Times New Roman" w:hAnsi="Times New Roman"/>
          <w:szCs w:val="24"/>
          <w:u w:val="double"/>
        </w:rPr>
        <w:t>$ 60,000</w:t>
      </w:r>
    </w:p>
    <w:p w:rsidR="001D21F9" w:rsidRPr="002D22F9" w:rsidRDefault="001D21F9" w:rsidP="002E63F4">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rPr>
      </w:pPr>
    </w:p>
    <w:p w:rsidR="001D21F9" w:rsidRPr="002D22F9" w:rsidRDefault="001D21F9" w:rsidP="002E63F4">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rPr>
      </w:pPr>
    </w:p>
    <w:p w:rsidR="001D21F9" w:rsidRDefault="001D21F9" w:rsidP="002E63F4">
      <w:pPr>
        <w:pStyle w:val="Heading2"/>
        <w:keepNext w:val="0"/>
        <w:framePr w:w="0" w:hSpace="0" w:vSpace="0" w:wrap="auto" w:vAnchor="margin" w:hAnchor="text" w:xAlign="left" w:yAlign="inline"/>
        <w:rPr>
          <w:rFonts w:ascii="Times New Roman" w:hAnsi="Times New Roman"/>
          <w:szCs w:val="28"/>
        </w:rPr>
      </w:pPr>
      <w:r>
        <w:br w:type="page"/>
      </w:r>
      <w:r>
        <w:rPr>
          <w:rFonts w:ascii="Times New Roman" w:hAnsi="Times New Roman"/>
          <w:szCs w:val="28"/>
        </w:rPr>
        <w:lastRenderedPageBreak/>
        <w:t>SOLUTION TO SPREADSHEET PROBLEM</w:t>
      </w:r>
    </w:p>
    <w:p w:rsidR="002D22F9" w:rsidRDefault="002D22F9">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rsidR="002D22F9" w:rsidRDefault="002D22F9">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rsidR="001D21F9" w:rsidRDefault="001A0B7B">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del w:id="64" w:author="Mike Ehrhardt" w:date="2015-02-13T14:12:00Z">
        <w:r w:rsidDel="00D50B11">
          <w:rPr>
            <w:rFonts w:ascii="Times New Roman" w:hAnsi="Times New Roman"/>
            <w:sz w:val="24"/>
            <w:szCs w:val="24"/>
          </w:rPr>
          <w:delText>6</w:delText>
        </w:r>
      </w:del>
      <w:ins w:id="65" w:author="Mike Ehrhardt" w:date="2015-02-13T14:12:00Z">
        <w:r w:rsidR="00D50B11">
          <w:rPr>
            <w:rFonts w:ascii="Times New Roman" w:hAnsi="Times New Roman"/>
            <w:sz w:val="24"/>
            <w:szCs w:val="24"/>
          </w:rPr>
          <w:t>2</w:t>
        </w:r>
      </w:ins>
      <w:r w:rsidR="00CF612F">
        <w:rPr>
          <w:rFonts w:ascii="Times New Roman" w:hAnsi="Times New Roman"/>
          <w:sz w:val="24"/>
          <w:szCs w:val="24"/>
        </w:rPr>
        <w:t>-</w:t>
      </w:r>
      <w:r w:rsidR="00026123">
        <w:rPr>
          <w:rFonts w:ascii="Times New Roman" w:hAnsi="Times New Roman"/>
          <w:sz w:val="24"/>
          <w:szCs w:val="24"/>
        </w:rPr>
        <w:t>1</w:t>
      </w:r>
      <w:r w:rsidR="004D1079">
        <w:rPr>
          <w:rFonts w:ascii="Times New Roman" w:hAnsi="Times New Roman"/>
          <w:sz w:val="24"/>
          <w:szCs w:val="24"/>
        </w:rPr>
        <w:t>4</w:t>
      </w:r>
      <w:r w:rsidR="001D21F9">
        <w:rPr>
          <w:rFonts w:ascii="Times New Roman" w:hAnsi="Times New Roman"/>
          <w:sz w:val="24"/>
          <w:szCs w:val="24"/>
        </w:rPr>
        <w:tab/>
      </w:r>
      <w:proofErr w:type="gramStart"/>
      <w:r w:rsidR="001D21F9">
        <w:rPr>
          <w:rFonts w:ascii="Times New Roman" w:hAnsi="Times New Roman"/>
          <w:sz w:val="24"/>
          <w:szCs w:val="24"/>
        </w:rPr>
        <w:t>The</w:t>
      </w:r>
      <w:proofErr w:type="gramEnd"/>
      <w:r w:rsidR="001D21F9">
        <w:rPr>
          <w:rFonts w:ascii="Times New Roman" w:hAnsi="Times New Roman"/>
          <w:sz w:val="24"/>
          <w:szCs w:val="24"/>
        </w:rPr>
        <w:t xml:space="preserve"> detailed solution for the spreadsheet problem</w:t>
      </w:r>
      <w:r w:rsidR="004D1079">
        <w:rPr>
          <w:rFonts w:ascii="Times New Roman" w:hAnsi="Times New Roman"/>
          <w:sz w:val="24"/>
          <w:szCs w:val="24"/>
        </w:rPr>
        <w:t>,</w:t>
      </w:r>
      <w:r w:rsidR="001D21F9">
        <w:rPr>
          <w:rFonts w:ascii="Times New Roman" w:hAnsi="Times New Roman"/>
          <w:sz w:val="24"/>
          <w:szCs w:val="24"/>
        </w:rPr>
        <w:t xml:space="preserve"> </w:t>
      </w:r>
      <w:del w:id="66" w:author="Mike Ehrhardt" w:date="2015-02-13T14:13:00Z">
        <w:r w:rsidR="001D21F9" w:rsidDel="00D50B11">
          <w:rPr>
            <w:rFonts w:ascii="Times New Roman" w:hAnsi="Times New Roman"/>
            <w:b/>
            <w:i/>
            <w:sz w:val="24"/>
            <w:szCs w:val="24"/>
          </w:rPr>
          <w:delText>Ch0</w:delText>
        </w:r>
        <w:r w:rsidDel="00D50B11">
          <w:rPr>
            <w:rFonts w:ascii="Times New Roman" w:hAnsi="Times New Roman"/>
            <w:b/>
            <w:i/>
            <w:sz w:val="24"/>
            <w:szCs w:val="24"/>
          </w:rPr>
          <w:delText>6</w:delText>
        </w:r>
        <w:r w:rsidR="001D21F9" w:rsidDel="00D50B11">
          <w:rPr>
            <w:rFonts w:ascii="Times New Roman" w:hAnsi="Times New Roman"/>
            <w:b/>
            <w:i/>
            <w:sz w:val="24"/>
            <w:szCs w:val="24"/>
          </w:rPr>
          <w:delText xml:space="preserve"> </w:delText>
        </w:r>
      </w:del>
      <w:ins w:id="67" w:author="Mike Ehrhardt" w:date="2015-02-13T14:13:00Z">
        <w:r w:rsidR="00D50B11">
          <w:rPr>
            <w:rFonts w:ascii="Times New Roman" w:hAnsi="Times New Roman"/>
            <w:b/>
            <w:i/>
            <w:sz w:val="24"/>
            <w:szCs w:val="24"/>
          </w:rPr>
          <w:t xml:space="preserve">Ch02 </w:t>
        </w:r>
      </w:ins>
      <w:r w:rsidR="001D21F9">
        <w:rPr>
          <w:rFonts w:ascii="Times New Roman" w:hAnsi="Times New Roman"/>
          <w:b/>
          <w:i/>
          <w:sz w:val="24"/>
          <w:szCs w:val="24"/>
        </w:rPr>
        <w:t>P1</w:t>
      </w:r>
      <w:r w:rsidR="004D1079">
        <w:rPr>
          <w:rFonts w:ascii="Times New Roman" w:hAnsi="Times New Roman"/>
          <w:b/>
          <w:i/>
          <w:sz w:val="24"/>
          <w:szCs w:val="24"/>
        </w:rPr>
        <w:t>4</w:t>
      </w:r>
      <w:r w:rsidR="001D21F9">
        <w:rPr>
          <w:rFonts w:ascii="Times New Roman" w:hAnsi="Times New Roman"/>
          <w:b/>
          <w:i/>
          <w:sz w:val="24"/>
          <w:szCs w:val="24"/>
        </w:rPr>
        <w:t xml:space="preserve"> Build a Model</w:t>
      </w:r>
      <w:r w:rsidR="00BE48C9">
        <w:rPr>
          <w:rFonts w:ascii="Times New Roman" w:hAnsi="Times New Roman"/>
          <w:b/>
          <w:i/>
          <w:sz w:val="24"/>
          <w:szCs w:val="24"/>
        </w:rPr>
        <w:t xml:space="preserve"> Solution</w:t>
      </w:r>
      <w:r w:rsidR="001D21F9">
        <w:rPr>
          <w:rFonts w:ascii="Times New Roman" w:hAnsi="Times New Roman"/>
          <w:b/>
          <w:i/>
          <w:sz w:val="24"/>
          <w:szCs w:val="24"/>
        </w:rPr>
        <w:t>.xls</w:t>
      </w:r>
      <w:ins w:id="68" w:author="Mike Ehrhardt" w:date="2015-02-14T09:13:00Z">
        <w:r w:rsidR="009C34FF">
          <w:rPr>
            <w:rFonts w:ascii="Times New Roman" w:hAnsi="Times New Roman"/>
            <w:b/>
            <w:i/>
            <w:sz w:val="24"/>
            <w:szCs w:val="24"/>
          </w:rPr>
          <w:t>x</w:t>
        </w:r>
      </w:ins>
      <w:r w:rsidR="001D21F9">
        <w:rPr>
          <w:rFonts w:ascii="Times New Roman" w:hAnsi="Times New Roman"/>
          <w:sz w:val="24"/>
          <w:szCs w:val="24"/>
        </w:rPr>
        <w:t xml:space="preserve"> </w:t>
      </w:r>
      <w:r w:rsidR="004D1079">
        <w:rPr>
          <w:rFonts w:ascii="Times New Roman" w:hAnsi="Times New Roman"/>
          <w:sz w:val="24"/>
          <w:szCs w:val="24"/>
        </w:rPr>
        <w:t xml:space="preserve">is available </w:t>
      </w:r>
      <w:r w:rsidR="000B5B51">
        <w:rPr>
          <w:rFonts w:ascii="Times New Roman" w:hAnsi="Times New Roman"/>
          <w:sz w:val="24"/>
          <w:szCs w:val="24"/>
        </w:rPr>
        <w:t>at</w:t>
      </w:r>
      <w:r w:rsidR="001D21F9">
        <w:rPr>
          <w:rFonts w:ascii="Times New Roman" w:hAnsi="Times New Roman"/>
          <w:sz w:val="24"/>
          <w:szCs w:val="24"/>
        </w:rPr>
        <w:t xml:space="preserve"> the</w:t>
      </w:r>
      <w:r w:rsidR="00A576A6">
        <w:rPr>
          <w:rFonts w:ascii="Times New Roman" w:hAnsi="Times New Roman"/>
          <w:sz w:val="24"/>
          <w:szCs w:val="24"/>
        </w:rPr>
        <w:t xml:space="preserve"> textbook’s</w:t>
      </w:r>
      <w:r w:rsidR="001D21F9">
        <w:rPr>
          <w:rFonts w:ascii="Times New Roman" w:hAnsi="Times New Roman"/>
          <w:sz w:val="24"/>
          <w:szCs w:val="24"/>
        </w:rPr>
        <w:t xml:space="preserve"> </w:t>
      </w:r>
      <w:r w:rsidR="004D1079">
        <w:rPr>
          <w:rFonts w:ascii="Times New Roman" w:hAnsi="Times New Roman"/>
          <w:sz w:val="24"/>
          <w:szCs w:val="24"/>
        </w:rPr>
        <w:t>W</w:t>
      </w:r>
      <w:r w:rsidR="001D21F9">
        <w:rPr>
          <w:rFonts w:ascii="Times New Roman" w:hAnsi="Times New Roman"/>
          <w:sz w:val="24"/>
          <w:szCs w:val="24"/>
        </w:rPr>
        <w:t>eb site</w:t>
      </w:r>
      <w:r w:rsidR="001D21F9">
        <w:rPr>
          <w:rFonts w:ascii="Times New Roman" w:hAnsi="Times New Roman"/>
          <w:b/>
          <w:sz w:val="24"/>
          <w:szCs w:val="24"/>
        </w:rPr>
        <w:t>.</w:t>
      </w:r>
    </w:p>
    <w:p w:rsidR="001D21F9" w:rsidRDefault="001D21F9">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rsidR="00BE7281" w:rsidRDefault="001A0B7B" w:rsidP="00BE7281">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del w:id="69" w:author="Mike Ehrhardt" w:date="2015-02-13T14:13:00Z">
        <w:r w:rsidDel="00D50B11">
          <w:rPr>
            <w:rFonts w:ascii="Times New Roman" w:hAnsi="Times New Roman"/>
            <w:sz w:val="24"/>
            <w:szCs w:val="24"/>
          </w:rPr>
          <w:delText>6</w:delText>
        </w:r>
      </w:del>
      <w:ins w:id="70" w:author="Mike Ehrhardt" w:date="2015-02-13T14:13:00Z">
        <w:r w:rsidR="00D50B11">
          <w:rPr>
            <w:rFonts w:ascii="Times New Roman" w:hAnsi="Times New Roman"/>
            <w:sz w:val="24"/>
            <w:szCs w:val="24"/>
          </w:rPr>
          <w:t>2</w:t>
        </w:r>
      </w:ins>
      <w:r w:rsidR="00CF612F">
        <w:rPr>
          <w:rFonts w:ascii="Times New Roman" w:hAnsi="Times New Roman"/>
          <w:sz w:val="24"/>
          <w:szCs w:val="24"/>
        </w:rPr>
        <w:t>-</w:t>
      </w:r>
      <w:r w:rsidR="00BE7281">
        <w:rPr>
          <w:rFonts w:ascii="Times New Roman" w:hAnsi="Times New Roman"/>
          <w:sz w:val="24"/>
          <w:szCs w:val="24"/>
        </w:rPr>
        <w:t>1</w:t>
      </w:r>
      <w:r w:rsidR="00B87A53">
        <w:rPr>
          <w:rFonts w:ascii="Times New Roman" w:hAnsi="Times New Roman"/>
          <w:sz w:val="24"/>
          <w:szCs w:val="24"/>
        </w:rPr>
        <w:t>5</w:t>
      </w:r>
      <w:r w:rsidR="00BE7281">
        <w:rPr>
          <w:rFonts w:ascii="Times New Roman" w:hAnsi="Times New Roman"/>
          <w:sz w:val="24"/>
          <w:szCs w:val="24"/>
        </w:rPr>
        <w:tab/>
      </w:r>
      <w:proofErr w:type="gramStart"/>
      <w:r w:rsidR="00BE7281">
        <w:rPr>
          <w:rFonts w:ascii="Times New Roman" w:hAnsi="Times New Roman"/>
          <w:sz w:val="24"/>
          <w:szCs w:val="24"/>
        </w:rPr>
        <w:t>The</w:t>
      </w:r>
      <w:proofErr w:type="gramEnd"/>
      <w:r w:rsidR="00BE7281">
        <w:rPr>
          <w:rFonts w:ascii="Times New Roman" w:hAnsi="Times New Roman"/>
          <w:sz w:val="24"/>
          <w:szCs w:val="24"/>
        </w:rPr>
        <w:t xml:space="preserve"> detailed solution for the spreadsheet problem, </w:t>
      </w:r>
      <w:del w:id="71" w:author="Mike Ehrhardt" w:date="2015-02-13T14:13:00Z">
        <w:r w:rsidR="00BE7281" w:rsidDel="00D50B11">
          <w:rPr>
            <w:rFonts w:ascii="Times New Roman" w:hAnsi="Times New Roman"/>
            <w:b/>
            <w:i/>
            <w:sz w:val="24"/>
            <w:szCs w:val="24"/>
          </w:rPr>
          <w:delText>Ch0</w:delText>
        </w:r>
        <w:r w:rsidDel="00D50B11">
          <w:rPr>
            <w:rFonts w:ascii="Times New Roman" w:hAnsi="Times New Roman"/>
            <w:b/>
            <w:i/>
            <w:sz w:val="24"/>
            <w:szCs w:val="24"/>
          </w:rPr>
          <w:delText>6</w:delText>
        </w:r>
        <w:r w:rsidR="00BE7281" w:rsidDel="00D50B11">
          <w:rPr>
            <w:rFonts w:ascii="Times New Roman" w:hAnsi="Times New Roman"/>
            <w:b/>
            <w:i/>
            <w:sz w:val="24"/>
            <w:szCs w:val="24"/>
          </w:rPr>
          <w:delText xml:space="preserve"> </w:delText>
        </w:r>
      </w:del>
      <w:ins w:id="72" w:author="Mike Ehrhardt" w:date="2015-02-13T14:13:00Z">
        <w:r w:rsidR="00D50B11">
          <w:rPr>
            <w:rFonts w:ascii="Times New Roman" w:hAnsi="Times New Roman"/>
            <w:b/>
            <w:i/>
            <w:sz w:val="24"/>
            <w:szCs w:val="24"/>
          </w:rPr>
          <w:t xml:space="preserve">Ch02 </w:t>
        </w:r>
      </w:ins>
      <w:r w:rsidR="00BE7281">
        <w:rPr>
          <w:rFonts w:ascii="Times New Roman" w:hAnsi="Times New Roman"/>
          <w:b/>
          <w:i/>
          <w:sz w:val="24"/>
          <w:szCs w:val="24"/>
        </w:rPr>
        <w:t>P15 Build a Model</w:t>
      </w:r>
      <w:r w:rsidR="00BE48C9" w:rsidRPr="00BE48C9">
        <w:rPr>
          <w:rFonts w:ascii="Times New Roman" w:hAnsi="Times New Roman"/>
          <w:b/>
          <w:i/>
          <w:sz w:val="24"/>
          <w:szCs w:val="24"/>
        </w:rPr>
        <w:t xml:space="preserve"> </w:t>
      </w:r>
      <w:r w:rsidR="00BE48C9">
        <w:rPr>
          <w:rFonts w:ascii="Times New Roman" w:hAnsi="Times New Roman"/>
          <w:b/>
          <w:i/>
          <w:sz w:val="24"/>
          <w:szCs w:val="24"/>
        </w:rPr>
        <w:t>Solution</w:t>
      </w:r>
      <w:r w:rsidR="00BE7281">
        <w:rPr>
          <w:rFonts w:ascii="Times New Roman" w:hAnsi="Times New Roman"/>
          <w:b/>
          <w:i/>
          <w:sz w:val="24"/>
          <w:szCs w:val="24"/>
        </w:rPr>
        <w:t>.xls</w:t>
      </w:r>
      <w:ins w:id="73" w:author="Mike Ehrhardt" w:date="2015-02-14T09:13:00Z">
        <w:r w:rsidR="009C34FF">
          <w:rPr>
            <w:rFonts w:ascii="Times New Roman" w:hAnsi="Times New Roman"/>
            <w:b/>
            <w:i/>
            <w:sz w:val="24"/>
            <w:szCs w:val="24"/>
          </w:rPr>
          <w:t>x</w:t>
        </w:r>
      </w:ins>
      <w:bookmarkStart w:id="74" w:name="_GoBack"/>
      <w:bookmarkEnd w:id="74"/>
      <w:r w:rsidR="00BE7281">
        <w:rPr>
          <w:rFonts w:ascii="Times New Roman" w:hAnsi="Times New Roman"/>
          <w:sz w:val="24"/>
          <w:szCs w:val="24"/>
        </w:rPr>
        <w:t xml:space="preserve"> is available at the textbook’s Web site</w:t>
      </w:r>
      <w:r w:rsidR="00BE7281">
        <w:rPr>
          <w:rFonts w:ascii="Times New Roman" w:hAnsi="Times New Roman"/>
          <w:b/>
          <w:sz w:val="24"/>
          <w:szCs w:val="24"/>
        </w:rPr>
        <w:t>.</w:t>
      </w:r>
    </w:p>
    <w:p w:rsidR="00BE7281" w:rsidRDefault="00BE7281" w:rsidP="00BE7281">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rsidR="001D21F9" w:rsidRPr="002D22F9" w:rsidRDefault="001D21F9">
      <w:pPr>
        <w:widowControl/>
        <w:tabs>
          <w:tab w:val="left" w:pos="-1080"/>
          <w:tab w:val="left" w:pos="-720"/>
          <w:tab w:val="left" w:pos="0"/>
          <w:tab w:val="left" w:pos="720"/>
          <w:tab w:val="left" w:pos="1080"/>
          <w:tab w:val="left" w:pos="1440"/>
          <w:tab w:val="left" w:pos="2160"/>
          <w:tab w:val="left" w:pos="6480"/>
          <w:tab w:val="right" w:pos="7380"/>
        </w:tabs>
        <w:jc w:val="both"/>
        <w:rPr>
          <w:rFonts w:ascii="Times New Roman" w:hAnsi="Times New Roman"/>
        </w:rPr>
      </w:pPr>
    </w:p>
    <w:p w:rsidR="001D21F9" w:rsidRPr="002D22F9" w:rsidRDefault="001D21F9">
      <w:pPr>
        <w:widowControl/>
        <w:tabs>
          <w:tab w:val="left" w:pos="-1080"/>
          <w:tab w:val="left" w:pos="-720"/>
          <w:tab w:val="left" w:pos="0"/>
          <w:tab w:val="left" w:pos="720"/>
          <w:tab w:val="left" w:pos="1080"/>
          <w:tab w:val="left" w:pos="1440"/>
          <w:tab w:val="left" w:pos="2160"/>
          <w:tab w:val="left" w:pos="6480"/>
          <w:tab w:val="right" w:pos="7380"/>
        </w:tabs>
        <w:ind w:firstLine="1440"/>
        <w:jc w:val="both"/>
        <w:rPr>
          <w:rFonts w:ascii="Times New Roman" w:hAnsi="Times New Roman"/>
          <w:u w:val="double"/>
        </w:rPr>
      </w:pPr>
    </w:p>
    <w:p w:rsidR="00774115" w:rsidRDefault="00774115" w:rsidP="00F50003">
      <w:pPr>
        <w:pStyle w:val="Heading2"/>
        <w:pageBreakBefore/>
        <w:framePr w:w="0" w:hSpace="0" w:vSpace="0" w:wrap="auto" w:vAnchor="margin" w:hAnchor="text" w:xAlign="left" w:yAlign="inline"/>
        <w:rPr>
          <w:rFonts w:ascii="Times New Roman" w:hAnsi="Times New Roman"/>
        </w:rPr>
        <w:sectPr w:rsidR="00774115" w:rsidSect="008C033C">
          <w:footerReference w:type="even" r:id="rId14"/>
          <w:footerReference w:type="default" r:id="rId15"/>
          <w:endnotePr>
            <w:numFmt w:val="decimal"/>
          </w:endnotePr>
          <w:pgSz w:w="12240" w:h="15840"/>
          <w:pgMar w:top="1440" w:right="1440" w:bottom="1440" w:left="1440" w:header="1440" w:footer="1440" w:gutter="0"/>
          <w:cols w:space="720"/>
          <w:noEndnote/>
        </w:sectPr>
      </w:pPr>
    </w:p>
    <w:p w:rsidR="002D22F9" w:rsidRDefault="002D22F9" w:rsidP="00F50003">
      <w:pPr>
        <w:pStyle w:val="Heading2"/>
        <w:pageBreakBefore/>
        <w:framePr w:w="0" w:hSpace="0" w:vSpace="0" w:wrap="auto" w:vAnchor="margin" w:hAnchor="text" w:xAlign="left" w:yAlign="inline"/>
        <w:rPr>
          <w:rFonts w:ascii="Times New Roman" w:hAnsi="Times New Roman"/>
        </w:rPr>
      </w:pPr>
      <w:r>
        <w:rPr>
          <w:rFonts w:ascii="Times New Roman" w:hAnsi="Times New Roman"/>
        </w:rPr>
        <w:lastRenderedPageBreak/>
        <w:t>MINI CASE</w:t>
      </w:r>
    </w:p>
    <w:p w:rsidR="001D21F9" w:rsidRPr="00C74168" w:rsidRDefault="001D21F9">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rFonts w:ascii="Times New Roman" w:hAnsi="Times New Roman"/>
          <w:sz w:val="24"/>
          <w:szCs w:val="24"/>
        </w:rPr>
      </w:pPr>
    </w:p>
    <w:p w:rsidR="001D21F9" w:rsidRPr="00C74168" w:rsidRDefault="001D21F9">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rFonts w:ascii="Times New Roman" w:hAnsi="Times New Roman"/>
          <w:sz w:val="24"/>
          <w:szCs w:val="24"/>
        </w:rPr>
      </w:pPr>
    </w:p>
    <w:p w:rsidR="00F72AA3" w:rsidRDefault="00F72AA3" w:rsidP="00F72AA3">
      <w:pPr>
        <w:pStyle w:val="BodyText"/>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F72AA3">
        <w:rPr>
          <w:rFonts w:ascii="Times New Roman" w:hAnsi="Times New Roman"/>
          <w:sz w:val="24"/>
          <w:szCs w:val="24"/>
        </w:rPr>
        <w:t>Jenny Cochran, a graduate of The University of Tennessee with 4 years of experience as an equities analyst, was recently brought in as assistant to the chairman of the board of Computron Industries, a manufacturer of computer components.</w:t>
      </w:r>
    </w:p>
    <w:p w:rsidR="00F72AA3" w:rsidRPr="00F72AA3" w:rsidRDefault="00F72AA3" w:rsidP="00F72AA3">
      <w:pPr>
        <w:pStyle w:val="BodyText"/>
        <w:pBdr>
          <w:top w:val="single" w:sz="4" w:space="1" w:color="auto"/>
          <w:left w:val="single" w:sz="4" w:space="4" w:color="auto"/>
          <w:bottom w:val="single" w:sz="4" w:space="1" w:color="auto"/>
          <w:right w:val="single" w:sz="4" w:space="4" w:color="auto"/>
        </w:pBdr>
        <w:ind w:firstLine="720"/>
        <w:rPr>
          <w:rFonts w:ascii="Times New Roman" w:hAnsi="Times New Roman"/>
          <w:sz w:val="24"/>
          <w:szCs w:val="24"/>
        </w:rPr>
      </w:pPr>
      <w:r w:rsidRPr="00F72AA3">
        <w:rPr>
          <w:rFonts w:ascii="Times New Roman" w:hAnsi="Times New Roman"/>
          <w:sz w:val="24"/>
          <w:szCs w:val="24"/>
        </w:rPr>
        <w:t xml:space="preserve">During the previous year, Computron had doubled its plant capacity, opened new sales offices outside its home territory, and launched an expensive advertising campaign. Cochran was assigned to evaluate the impact of the changes. She began by gathering financial statements and other data. Note: these are available in the file </w:t>
      </w:r>
      <w:r w:rsidRPr="00F72AA3">
        <w:rPr>
          <w:rFonts w:ascii="Times New Roman" w:hAnsi="Times New Roman"/>
          <w:i/>
          <w:sz w:val="24"/>
          <w:szCs w:val="24"/>
        </w:rPr>
        <w:t>Ch02 Tool Kit.xlsx</w:t>
      </w:r>
      <w:r w:rsidRPr="00F72AA3">
        <w:rPr>
          <w:rFonts w:ascii="Times New Roman" w:hAnsi="Times New Roman"/>
          <w:sz w:val="24"/>
          <w:szCs w:val="24"/>
        </w:rPr>
        <w:t xml:space="preserve"> in the </w:t>
      </w:r>
      <w:r w:rsidRPr="00F72AA3">
        <w:rPr>
          <w:rFonts w:ascii="Times New Roman" w:hAnsi="Times New Roman"/>
          <w:i/>
          <w:sz w:val="24"/>
          <w:szCs w:val="24"/>
        </w:rPr>
        <w:t>Mini Case</w:t>
      </w:r>
      <w:r w:rsidRPr="00F72AA3">
        <w:rPr>
          <w:rFonts w:ascii="Times New Roman" w:hAnsi="Times New Roman"/>
          <w:sz w:val="24"/>
          <w:szCs w:val="24"/>
        </w:rPr>
        <w:t xml:space="preserve"> tab</w:t>
      </w:r>
      <w:r w:rsidR="000E6613">
        <w:rPr>
          <w:rFonts w:ascii="Times New Roman" w:hAnsi="Times New Roman"/>
          <w:sz w:val="24"/>
          <w:szCs w:val="24"/>
        </w:rPr>
        <w:t>.</w:t>
      </w:r>
    </w:p>
    <w:p w:rsidR="001D21F9" w:rsidRDefault="00F72AA3" w:rsidP="00D917F3">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rFonts w:ascii="Times New Roman" w:hAnsi="Times New Roman"/>
        </w:rPr>
      </w:pPr>
      <w:del w:id="75" w:author="Mike Ehrhardt" w:date="2015-02-13T14:57:00Z">
        <w:r w:rsidRPr="00F72AA3" w:rsidDel="000E6613">
          <w:rPr>
            <w:rFonts w:ascii="Times New Roman" w:hAnsi="Times New Roman"/>
            <w:sz w:val="24"/>
            <w:szCs w:val="24"/>
          </w:rPr>
          <w:delText>.</w:delText>
        </w:r>
      </w:del>
    </w:p>
    <w:p w:rsidR="001D21F9" w:rsidRDefault="001D21F9" w:rsidP="00D917F3">
      <w:pPr>
        <w:keepNext/>
        <w:widowControl/>
        <w:tabs>
          <w:tab w:val="center" w:pos="4680"/>
          <w:tab w:val="left" w:pos="6480"/>
          <w:tab w:val="right" w:pos="7380"/>
        </w:tabs>
        <w:jc w:val="both"/>
        <w:outlineLvl w:val="0"/>
        <w:rPr>
          <w:rFonts w:ascii="Times New Roman" w:hAnsi="Times New Roman"/>
          <w:caps/>
          <w:szCs w:val="24"/>
        </w:rPr>
      </w:pPr>
      <w:r>
        <w:rPr>
          <w:rFonts w:ascii="Times New Roman" w:hAnsi="Times New Roman"/>
        </w:rPr>
        <w:tab/>
      </w:r>
      <w:r>
        <w:rPr>
          <w:rFonts w:ascii="Times New Roman" w:hAnsi="Times New Roman"/>
          <w:b/>
          <w:szCs w:val="24"/>
        </w:rPr>
        <w:t>Balance Sheets</w:t>
      </w:r>
    </w:p>
    <w:p w:rsidR="001D21F9" w:rsidRDefault="001D21F9" w:rsidP="00D917F3">
      <w:pPr>
        <w:keepNext/>
        <w:widowControl/>
        <w:tabs>
          <w:tab w:val="left" w:pos="-1080"/>
          <w:tab w:val="left" w:pos="-720"/>
          <w:tab w:val="left" w:pos="0"/>
          <w:tab w:val="left" w:pos="720"/>
          <w:tab w:val="left" w:pos="1080"/>
        </w:tabs>
        <w:jc w:val="both"/>
        <w:rPr>
          <w:rFonts w:cs="Courier New"/>
          <w:caps/>
          <w:szCs w:val="24"/>
        </w:rPr>
      </w:pPr>
    </w:p>
    <w:tbl>
      <w:tblPr>
        <w:tblW w:w="0" w:type="auto"/>
        <w:jc w:val="center"/>
        <w:tblCellMar>
          <w:left w:w="30" w:type="dxa"/>
          <w:right w:w="30" w:type="dxa"/>
        </w:tblCellMar>
        <w:tblLook w:val="0000" w:firstRow="0" w:lastRow="0" w:firstColumn="0" w:lastColumn="0" w:noHBand="0" w:noVBand="0"/>
      </w:tblPr>
      <w:tblGrid>
        <w:gridCol w:w="3180"/>
        <w:gridCol w:w="1320"/>
        <w:gridCol w:w="66"/>
        <w:gridCol w:w="1260"/>
      </w:tblGrid>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Assets</w:t>
            </w:r>
          </w:p>
        </w:tc>
        <w:tc>
          <w:tcPr>
            <w:tcW w:w="0" w:type="auto"/>
            <w:tcBorders>
              <w:top w:val="nil"/>
              <w:left w:val="nil"/>
              <w:bottom w:val="single" w:sz="6" w:space="0" w:color="auto"/>
              <w:right w:val="nil"/>
            </w:tcBorders>
          </w:tcPr>
          <w:p w:rsidR="001D21F9" w:rsidRDefault="0040794B" w:rsidP="00F72AA3">
            <w:pPr>
              <w:keepNext/>
              <w:widowControl/>
              <w:autoSpaceDE w:val="0"/>
              <w:autoSpaceDN w:val="0"/>
              <w:adjustRightInd w:val="0"/>
              <w:jc w:val="center"/>
              <w:rPr>
                <w:rFonts w:ascii="Times New Roman" w:hAnsi="Times New Roman"/>
                <w:caps/>
                <w:snapToGrid/>
                <w:color w:val="000000"/>
                <w:szCs w:val="24"/>
              </w:rPr>
            </w:pPr>
            <w:del w:id="76" w:author="Mike Ehrhardt" w:date="2015-02-13T14:49:00Z">
              <w:r w:rsidDel="00F72AA3">
                <w:rPr>
                  <w:rFonts w:ascii="Times New Roman" w:hAnsi="Times New Roman"/>
                  <w:caps/>
                  <w:snapToGrid/>
                  <w:color w:val="000000"/>
                  <w:szCs w:val="24"/>
                </w:rPr>
                <w:delText>20</w:delText>
              </w:r>
              <w:r w:rsidR="00614E30" w:rsidDel="00F72AA3">
                <w:rPr>
                  <w:rFonts w:ascii="Times New Roman" w:hAnsi="Times New Roman"/>
                  <w:caps/>
                  <w:snapToGrid/>
                  <w:color w:val="000000"/>
                  <w:szCs w:val="24"/>
                </w:rPr>
                <w:delText>1</w:delText>
              </w:r>
              <w:r w:rsidR="00FA53A9" w:rsidDel="00F72AA3">
                <w:rPr>
                  <w:rFonts w:ascii="Times New Roman" w:hAnsi="Times New Roman"/>
                  <w:caps/>
                  <w:snapToGrid/>
                  <w:color w:val="000000"/>
                  <w:szCs w:val="24"/>
                </w:rPr>
                <w:delText>4</w:delText>
              </w:r>
            </w:del>
            <w:ins w:id="77" w:author="Mike Ehrhardt" w:date="2015-02-13T14:49:00Z">
              <w:r w:rsidR="00F72AA3">
                <w:rPr>
                  <w:rFonts w:ascii="Times New Roman" w:hAnsi="Times New Roman"/>
                  <w:caps/>
                  <w:snapToGrid/>
                  <w:color w:val="000000"/>
                  <w:szCs w:val="24"/>
                </w:rPr>
                <w:t>2015</w:t>
              </w:r>
            </w:ins>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center"/>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40794B" w:rsidP="00F72AA3">
            <w:pPr>
              <w:keepNext/>
              <w:widowControl/>
              <w:autoSpaceDE w:val="0"/>
              <w:autoSpaceDN w:val="0"/>
              <w:adjustRightInd w:val="0"/>
              <w:jc w:val="center"/>
              <w:rPr>
                <w:rFonts w:ascii="Times New Roman" w:hAnsi="Times New Roman"/>
                <w:caps/>
                <w:snapToGrid/>
                <w:color w:val="000000"/>
                <w:szCs w:val="24"/>
              </w:rPr>
            </w:pPr>
            <w:del w:id="78" w:author="Mike Ehrhardt" w:date="2015-02-13T14:49:00Z">
              <w:r w:rsidDel="00F72AA3">
                <w:rPr>
                  <w:rFonts w:ascii="Times New Roman" w:hAnsi="Times New Roman"/>
                  <w:caps/>
                  <w:snapToGrid/>
                  <w:color w:val="000000"/>
                  <w:szCs w:val="24"/>
                </w:rPr>
                <w:delText>20</w:delText>
              </w:r>
              <w:r w:rsidR="001C3503" w:rsidDel="00F72AA3">
                <w:rPr>
                  <w:rFonts w:ascii="Times New Roman" w:hAnsi="Times New Roman"/>
                  <w:caps/>
                  <w:snapToGrid/>
                  <w:color w:val="000000"/>
                  <w:szCs w:val="24"/>
                </w:rPr>
                <w:delText>1</w:delText>
              </w:r>
              <w:r w:rsidR="00FA53A9" w:rsidDel="00F72AA3">
                <w:rPr>
                  <w:rFonts w:ascii="Times New Roman" w:hAnsi="Times New Roman"/>
                  <w:caps/>
                  <w:snapToGrid/>
                  <w:color w:val="000000"/>
                  <w:szCs w:val="24"/>
                </w:rPr>
                <w:delText>5</w:delText>
              </w:r>
            </w:del>
            <w:ins w:id="79" w:author="Mike Ehrhardt" w:date="2015-02-13T14:49:00Z">
              <w:r w:rsidR="00F72AA3">
                <w:rPr>
                  <w:rFonts w:ascii="Times New Roman" w:hAnsi="Times New Roman"/>
                  <w:caps/>
                  <w:snapToGrid/>
                  <w:color w:val="000000"/>
                  <w:szCs w:val="24"/>
                </w:rPr>
                <w:t>2016</w:t>
              </w:r>
            </w:ins>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9,000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7,282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Short-term investments.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48,600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20,000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Accounts receivable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351,200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632,160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Inventories</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715,200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u w:val="single"/>
              </w:rPr>
            </w:pP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1,287,360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total current assets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1,124,000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$ 1,946,802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Gross fixed assets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491,000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1,202,950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Less: accumulated depreciation</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146,200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263,160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net fixed assets</w:t>
            </w:r>
          </w:p>
        </w:tc>
        <w:tc>
          <w:tcPr>
            <w:tcW w:w="0" w:type="auto"/>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344,800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939,790 </w:t>
            </w:r>
          </w:p>
        </w:tc>
      </w:tr>
      <w:tr w:rsidR="001D21F9">
        <w:trPr>
          <w:trHeight w:val="6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Total assets</w:t>
            </w: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1,468,800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u w:val="double"/>
              </w:rPr>
            </w:pP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$ 2,886,592 </w:t>
            </w: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 w:val="2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 w:val="2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 w:val="2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 w:val="20"/>
                <w:szCs w:val="24"/>
              </w:rPr>
            </w:pP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Liabilities and equity</w:t>
            </w:r>
          </w:p>
        </w:tc>
        <w:tc>
          <w:tcPr>
            <w:tcW w:w="0" w:type="auto"/>
            <w:tcBorders>
              <w:top w:val="nil"/>
              <w:left w:val="nil"/>
              <w:bottom w:val="single" w:sz="6" w:space="0" w:color="auto"/>
              <w:right w:val="nil"/>
            </w:tcBorders>
          </w:tcPr>
          <w:p w:rsidR="001D21F9" w:rsidRDefault="0040794B" w:rsidP="00D917F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614E30">
              <w:rPr>
                <w:rFonts w:ascii="Times New Roman" w:hAnsi="Times New Roman"/>
                <w:caps/>
                <w:snapToGrid/>
                <w:color w:val="000000"/>
                <w:szCs w:val="24"/>
              </w:rPr>
              <w:t>1</w:t>
            </w:r>
            <w:r w:rsidR="00A55484">
              <w:rPr>
                <w:rFonts w:ascii="Times New Roman" w:hAnsi="Times New Roman"/>
                <w:caps/>
                <w:snapToGrid/>
                <w:color w:val="000000"/>
                <w:szCs w:val="24"/>
              </w:rPr>
              <w:t>4</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center"/>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40794B" w:rsidP="00D917F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1C3503">
              <w:rPr>
                <w:rFonts w:ascii="Times New Roman" w:hAnsi="Times New Roman"/>
                <w:caps/>
                <w:snapToGrid/>
                <w:color w:val="000000"/>
                <w:szCs w:val="24"/>
              </w:rPr>
              <w:t>1</w:t>
            </w:r>
            <w:r w:rsidR="00A55484">
              <w:rPr>
                <w:rFonts w:ascii="Times New Roman" w:hAnsi="Times New Roman"/>
                <w:caps/>
                <w:snapToGrid/>
                <w:color w:val="000000"/>
                <w:szCs w:val="24"/>
              </w:rPr>
              <w:t>5</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Accounts payable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145,600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324,000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Notes payable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200,000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720,000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Accruals</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136,000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284,960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total current liabilities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481,600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$ 1,328,960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Long-term debt</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323,432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1,000,000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Common stock (100,000 shares)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460,000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460,000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Retained earnings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203,768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97,632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total equity</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663,768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557,632 </w:t>
            </w: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Total liabilities and equity</w:t>
            </w: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1,468,800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$ 2,886,592 </w:t>
            </w:r>
          </w:p>
        </w:tc>
      </w:tr>
    </w:tbl>
    <w:p w:rsidR="001D21F9" w:rsidRDefault="001D21F9" w:rsidP="00D917F3">
      <w:pPr>
        <w:widowControl/>
        <w:tabs>
          <w:tab w:val="left" w:pos="-1080"/>
          <w:tab w:val="left" w:pos="-720"/>
          <w:tab w:val="left" w:pos="0"/>
          <w:tab w:val="left" w:pos="720"/>
          <w:tab w:val="left" w:pos="1080"/>
        </w:tabs>
        <w:jc w:val="both"/>
        <w:rPr>
          <w:rFonts w:ascii="Times New Roman" w:hAnsi="Times New Roman"/>
          <w:sz w:val="20"/>
        </w:rPr>
      </w:pPr>
    </w:p>
    <w:p w:rsidR="001D21F9" w:rsidRDefault="001D21F9" w:rsidP="00D917F3">
      <w:pPr>
        <w:keepNext/>
        <w:widowControl/>
        <w:tabs>
          <w:tab w:val="center" w:pos="4680"/>
          <w:tab w:val="left" w:pos="6480"/>
          <w:tab w:val="right" w:pos="7380"/>
        </w:tabs>
        <w:jc w:val="both"/>
        <w:outlineLvl w:val="0"/>
        <w:rPr>
          <w:rFonts w:ascii="Times New Roman" w:hAnsi="Times New Roman"/>
          <w:b/>
          <w:szCs w:val="24"/>
        </w:rPr>
      </w:pPr>
      <w:r>
        <w:rPr>
          <w:rFonts w:ascii="Times New Roman" w:hAnsi="Times New Roman"/>
        </w:rPr>
        <w:lastRenderedPageBreak/>
        <w:tab/>
      </w:r>
      <w:r>
        <w:rPr>
          <w:rFonts w:ascii="Times New Roman" w:hAnsi="Times New Roman"/>
          <w:b/>
          <w:szCs w:val="24"/>
        </w:rPr>
        <w:t>Income Statements</w:t>
      </w:r>
    </w:p>
    <w:p w:rsidR="005D5F60" w:rsidRDefault="005D5F60" w:rsidP="00D917F3">
      <w:pPr>
        <w:keepNext/>
        <w:widowControl/>
        <w:tabs>
          <w:tab w:val="center" w:pos="4680"/>
          <w:tab w:val="left" w:pos="6480"/>
          <w:tab w:val="right" w:pos="7380"/>
        </w:tabs>
        <w:jc w:val="both"/>
        <w:outlineLvl w:val="0"/>
        <w:rPr>
          <w:rFonts w:ascii="Times New Roman" w:hAnsi="Times New Roman"/>
          <w:caps/>
          <w:szCs w:val="24"/>
        </w:rPr>
      </w:pPr>
    </w:p>
    <w:tbl>
      <w:tblPr>
        <w:tblW w:w="0" w:type="auto"/>
        <w:jc w:val="center"/>
        <w:tblCellMar>
          <w:left w:w="30" w:type="dxa"/>
          <w:right w:w="30" w:type="dxa"/>
        </w:tblCellMar>
        <w:tblLook w:val="0000" w:firstRow="0" w:lastRow="0" w:firstColumn="0" w:lastColumn="0" w:noHBand="0" w:noVBand="0"/>
      </w:tblPr>
      <w:tblGrid>
        <w:gridCol w:w="2387"/>
        <w:gridCol w:w="1642"/>
        <w:gridCol w:w="80"/>
        <w:gridCol w:w="1800"/>
      </w:tblGrid>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642" w:type="dxa"/>
            <w:tcBorders>
              <w:top w:val="nil"/>
              <w:left w:val="nil"/>
              <w:bottom w:val="single" w:sz="6" w:space="0" w:color="auto"/>
              <w:right w:val="nil"/>
            </w:tcBorders>
          </w:tcPr>
          <w:p w:rsidR="001D21F9" w:rsidRDefault="0040794B" w:rsidP="00F72AA3">
            <w:pPr>
              <w:keepNext/>
              <w:widowControl/>
              <w:autoSpaceDE w:val="0"/>
              <w:autoSpaceDN w:val="0"/>
              <w:adjustRightInd w:val="0"/>
              <w:jc w:val="center"/>
              <w:rPr>
                <w:rFonts w:ascii="Times New Roman" w:hAnsi="Times New Roman"/>
                <w:caps/>
                <w:snapToGrid/>
                <w:color w:val="000000"/>
                <w:szCs w:val="24"/>
              </w:rPr>
            </w:pPr>
            <w:del w:id="80" w:author="Mike Ehrhardt" w:date="2015-02-13T14:50:00Z">
              <w:r w:rsidDel="00F72AA3">
                <w:rPr>
                  <w:rFonts w:ascii="Times New Roman" w:hAnsi="Times New Roman"/>
                  <w:caps/>
                  <w:snapToGrid/>
                  <w:color w:val="000000"/>
                  <w:szCs w:val="24"/>
                </w:rPr>
                <w:delText>20</w:delText>
              </w:r>
              <w:r w:rsidR="00614E30" w:rsidDel="00F72AA3">
                <w:rPr>
                  <w:rFonts w:ascii="Times New Roman" w:hAnsi="Times New Roman"/>
                  <w:caps/>
                  <w:snapToGrid/>
                  <w:color w:val="000000"/>
                  <w:szCs w:val="24"/>
                </w:rPr>
                <w:delText>1</w:delText>
              </w:r>
              <w:r w:rsidR="00FA53A9" w:rsidDel="00F72AA3">
                <w:rPr>
                  <w:rFonts w:ascii="Times New Roman" w:hAnsi="Times New Roman"/>
                  <w:caps/>
                  <w:snapToGrid/>
                  <w:color w:val="000000"/>
                  <w:szCs w:val="24"/>
                </w:rPr>
                <w:delText>4</w:delText>
              </w:r>
            </w:del>
            <w:ins w:id="81" w:author="Mike Ehrhardt" w:date="2015-02-13T14:50:00Z">
              <w:r w:rsidR="00F72AA3">
                <w:rPr>
                  <w:rFonts w:ascii="Times New Roman" w:hAnsi="Times New Roman"/>
                  <w:caps/>
                  <w:snapToGrid/>
                  <w:color w:val="000000"/>
                  <w:szCs w:val="24"/>
                </w:rPr>
                <w:t>2015</w:t>
              </w:r>
            </w:ins>
          </w:p>
        </w:tc>
        <w:tc>
          <w:tcPr>
            <w:tcW w:w="80" w:type="dxa"/>
            <w:tcBorders>
              <w:top w:val="nil"/>
              <w:left w:val="nil"/>
              <w:bottom w:val="single" w:sz="6" w:space="0" w:color="auto"/>
              <w:right w:val="nil"/>
            </w:tcBorders>
          </w:tcPr>
          <w:p w:rsidR="001D21F9" w:rsidRDefault="001D21F9" w:rsidP="00D917F3">
            <w:pPr>
              <w:keepNext/>
              <w:widowControl/>
              <w:autoSpaceDE w:val="0"/>
              <w:autoSpaceDN w:val="0"/>
              <w:adjustRightInd w:val="0"/>
              <w:jc w:val="center"/>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40794B" w:rsidP="00F72AA3">
            <w:pPr>
              <w:keepNext/>
              <w:widowControl/>
              <w:autoSpaceDE w:val="0"/>
              <w:autoSpaceDN w:val="0"/>
              <w:adjustRightInd w:val="0"/>
              <w:jc w:val="center"/>
              <w:rPr>
                <w:rFonts w:ascii="Times New Roman" w:hAnsi="Times New Roman"/>
                <w:caps/>
                <w:snapToGrid/>
                <w:color w:val="000000"/>
                <w:szCs w:val="24"/>
              </w:rPr>
            </w:pPr>
            <w:del w:id="82" w:author="Mike Ehrhardt" w:date="2015-02-13T14:50:00Z">
              <w:r w:rsidDel="00F72AA3">
                <w:rPr>
                  <w:rFonts w:ascii="Times New Roman" w:hAnsi="Times New Roman"/>
                  <w:caps/>
                  <w:snapToGrid/>
                  <w:color w:val="000000"/>
                  <w:szCs w:val="24"/>
                </w:rPr>
                <w:delText>20</w:delText>
              </w:r>
              <w:r w:rsidR="001C3503" w:rsidDel="00F72AA3">
                <w:rPr>
                  <w:rFonts w:ascii="Times New Roman" w:hAnsi="Times New Roman"/>
                  <w:caps/>
                  <w:snapToGrid/>
                  <w:color w:val="000000"/>
                  <w:szCs w:val="24"/>
                </w:rPr>
                <w:delText>1</w:delText>
              </w:r>
              <w:r w:rsidR="00FA53A9" w:rsidDel="00F72AA3">
                <w:rPr>
                  <w:rFonts w:ascii="Times New Roman" w:hAnsi="Times New Roman"/>
                  <w:caps/>
                  <w:snapToGrid/>
                  <w:color w:val="000000"/>
                  <w:szCs w:val="24"/>
                </w:rPr>
                <w:delText>5</w:delText>
              </w:r>
            </w:del>
            <w:ins w:id="83" w:author="Mike Ehrhardt" w:date="2015-02-13T14:50:00Z">
              <w:r w:rsidR="00F72AA3">
                <w:rPr>
                  <w:rFonts w:ascii="Times New Roman" w:hAnsi="Times New Roman"/>
                  <w:caps/>
                  <w:snapToGrid/>
                  <w:color w:val="000000"/>
                  <w:szCs w:val="24"/>
                </w:rPr>
                <w:t>2016</w:t>
              </w:r>
            </w:ins>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Sales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3,432,000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$ 5,834,400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Cost of goods sold</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2,864,000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4,980,000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Other expenses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340,000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720,000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Depreciation</w:t>
            </w:r>
          </w:p>
        </w:tc>
        <w:tc>
          <w:tcPr>
            <w:tcW w:w="1642"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18,900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116,960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total operating costs</w:t>
            </w:r>
          </w:p>
        </w:tc>
        <w:tc>
          <w:tcPr>
            <w:tcW w:w="1642" w:type="dxa"/>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3,222,900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$ 5,816,960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EBIT</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209,100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17,440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Interest expense</w:t>
            </w:r>
          </w:p>
        </w:tc>
        <w:tc>
          <w:tcPr>
            <w:tcW w:w="1642"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62,500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176,000 </w:t>
            </w:r>
          </w:p>
        </w:tc>
      </w:tr>
      <w:tr w:rsidR="001D21F9" w:rsidTr="00F039A7">
        <w:trPr>
          <w:trHeight w:val="55"/>
          <w:jc w:val="center"/>
        </w:trPr>
        <w:tc>
          <w:tcPr>
            <w:tcW w:w="2387" w:type="dxa"/>
            <w:tcBorders>
              <w:top w:val="nil"/>
              <w:left w:val="nil"/>
              <w:bottom w:val="nil"/>
              <w:right w:val="nil"/>
            </w:tcBorders>
          </w:tcPr>
          <w:p w:rsidR="001D21F9" w:rsidRDefault="001D21F9" w:rsidP="00FA6A0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w:t>
            </w:r>
            <w:r w:rsidR="00FA6A03">
              <w:rPr>
                <w:rFonts w:ascii="Times New Roman" w:hAnsi="Times New Roman"/>
                <w:snapToGrid/>
                <w:color w:val="000000"/>
                <w:szCs w:val="24"/>
              </w:rPr>
              <w:t>Pretax earnings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146,600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(158,560)</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Taxes (40%)</w:t>
            </w:r>
          </w:p>
        </w:tc>
        <w:tc>
          <w:tcPr>
            <w:tcW w:w="1642"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58,640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(63,424)</w:t>
            </w:r>
          </w:p>
        </w:tc>
      </w:tr>
      <w:tr w:rsidR="001D21F9" w:rsidTr="00F039A7">
        <w:trPr>
          <w:trHeight w:val="62"/>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income</w:t>
            </w:r>
          </w:p>
        </w:tc>
        <w:tc>
          <w:tcPr>
            <w:tcW w:w="1642" w:type="dxa"/>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87,960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(95,136)</w:t>
            </w:r>
          </w:p>
        </w:tc>
      </w:tr>
      <w:tr w:rsidR="001D21F9" w:rsidTr="00F039A7">
        <w:trPr>
          <w:trHeight w:val="62"/>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caps/>
                <w:snapToGrid/>
                <w:color w:val="000000"/>
                <w:szCs w:val="24"/>
              </w:rPr>
            </w:pPr>
            <w:r>
              <w:rPr>
                <w:rFonts w:ascii="Times New Roman" w:hAnsi="Times New Roman"/>
                <w:b/>
                <w:bCs/>
                <w:snapToGrid/>
                <w:color w:val="000000"/>
                <w:szCs w:val="24"/>
              </w:rPr>
              <w:t>Other data</w:t>
            </w:r>
          </w:p>
        </w:tc>
        <w:tc>
          <w:tcPr>
            <w:tcW w:w="1642" w:type="dxa"/>
            <w:tcBorders>
              <w:top w:val="nil"/>
              <w:left w:val="nil"/>
              <w:bottom w:val="single" w:sz="6" w:space="0" w:color="auto"/>
              <w:right w:val="nil"/>
            </w:tcBorders>
          </w:tcPr>
          <w:p w:rsidR="001D21F9" w:rsidRDefault="0040794B" w:rsidP="00D917F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1A7B34">
              <w:rPr>
                <w:rFonts w:ascii="Times New Roman" w:hAnsi="Times New Roman"/>
                <w:caps/>
                <w:snapToGrid/>
                <w:color w:val="000000"/>
                <w:szCs w:val="24"/>
              </w:rPr>
              <w:t>1</w:t>
            </w:r>
            <w:r w:rsidR="00A55484">
              <w:rPr>
                <w:rFonts w:ascii="Times New Roman" w:hAnsi="Times New Roman"/>
                <w:caps/>
                <w:snapToGrid/>
                <w:color w:val="000000"/>
                <w:szCs w:val="24"/>
              </w:rPr>
              <w:t>4</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center"/>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40794B" w:rsidP="00D917F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1C3503">
              <w:rPr>
                <w:rFonts w:ascii="Times New Roman" w:hAnsi="Times New Roman"/>
                <w:caps/>
                <w:snapToGrid/>
                <w:color w:val="000000"/>
                <w:szCs w:val="24"/>
              </w:rPr>
              <w:t>1</w:t>
            </w:r>
            <w:r w:rsidR="00A55484">
              <w:rPr>
                <w:rFonts w:ascii="Times New Roman" w:hAnsi="Times New Roman"/>
                <w:caps/>
                <w:snapToGrid/>
                <w:color w:val="000000"/>
                <w:szCs w:val="24"/>
              </w:rPr>
              <w:t>5</w:t>
            </w: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Stock price</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8.50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6.00 </w:t>
            </w: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Shares outstanding</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100,000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100,000 </w:t>
            </w: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EPS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0.880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(0.951)</w:t>
            </w: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DPS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0.220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0.110 </w:t>
            </w:r>
          </w:p>
        </w:tc>
      </w:tr>
    </w:tbl>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Cs w:val="24"/>
        </w:rPr>
      </w:pPr>
    </w:p>
    <w:p w:rsidR="001D21F9" w:rsidRDefault="001D21F9" w:rsidP="00D917F3">
      <w:pPr>
        <w:keepNext/>
        <w:widowControl/>
        <w:tabs>
          <w:tab w:val="center" w:pos="4680"/>
          <w:tab w:val="left" w:pos="6480"/>
          <w:tab w:val="right" w:pos="7380"/>
        </w:tabs>
        <w:jc w:val="both"/>
        <w:outlineLvl w:val="0"/>
        <w:rPr>
          <w:rFonts w:ascii="Times New Roman" w:hAnsi="Times New Roman"/>
          <w:b/>
          <w:szCs w:val="24"/>
        </w:rPr>
      </w:pPr>
      <w:r>
        <w:rPr>
          <w:rFonts w:ascii="Arial" w:hAnsi="Arial"/>
        </w:rPr>
        <w:lastRenderedPageBreak/>
        <w:tab/>
      </w:r>
      <w:r>
        <w:rPr>
          <w:rFonts w:ascii="Times New Roman" w:hAnsi="Times New Roman"/>
          <w:b/>
          <w:szCs w:val="24"/>
        </w:rPr>
        <w:t>Statement of Cash Flows</w:t>
      </w:r>
    </w:p>
    <w:p w:rsidR="005D5F60" w:rsidRDefault="005D5F60" w:rsidP="00D917F3">
      <w:pPr>
        <w:keepNext/>
        <w:widowControl/>
        <w:tabs>
          <w:tab w:val="center" w:pos="4680"/>
          <w:tab w:val="left" w:pos="6480"/>
          <w:tab w:val="right" w:pos="7380"/>
        </w:tabs>
        <w:jc w:val="both"/>
        <w:outlineLvl w:val="0"/>
        <w:rPr>
          <w:rFonts w:ascii="Times New Roman" w:hAnsi="Times New Roman"/>
          <w:caps/>
          <w:szCs w:val="24"/>
        </w:rPr>
      </w:pPr>
    </w:p>
    <w:tbl>
      <w:tblPr>
        <w:tblW w:w="0" w:type="auto"/>
        <w:jc w:val="center"/>
        <w:tblCellMar>
          <w:left w:w="30" w:type="dxa"/>
          <w:right w:w="30" w:type="dxa"/>
        </w:tblCellMar>
        <w:tblLook w:val="0000" w:firstRow="0" w:lastRow="0" w:firstColumn="0" w:lastColumn="0" w:noHBand="0" w:noVBand="0"/>
      </w:tblPr>
      <w:tblGrid>
        <w:gridCol w:w="2059"/>
        <w:gridCol w:w="2059"/>
        <w:gridCol w:w="309"/>
        <w:gridCol w:w="1724"/>
      </w:tblGrid>
      <w:tr w:rsidR="001D21F9">
        <w:trPr>
          <w:trHeight w:val="53"/>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Operating activities</w:t>
            </w:r>
          </w:p>
        </w:tc>
      </w:tr>
      <w:tr w:rsidR="001D21F9">
        <w:trPr>
          <w:trHeight w:val="60"/>
          <w:jc w:val="center"/>
        </w:trPr>
        <w:tc>
          <w:tcPr>
            <w:tcW w:w="0" w:type="auto"/>
            <w:gridSpan w:val="2"/>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income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(95,136)</w:t>
            </w:r>
          </w:p>
        </w:tc>
      </w:tr>
      <w:tr w:rsidR="001D21F9">
        <w:trPr>
          <w:trHeight w:val="60"/>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Adjustments:</w:t>
            </w:r>
          </w:p>
        </w:tc>
      </w:tr>
      <w:tr w:rsidR="001D21F9">
        <w:trPr>
          <w:trHeight w:val="60"/>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noncash adjustments:</w:t>
            </w:r>
          </w:p>
        </w:tc>
      </w:tr>
      <w:tr w:rsidR="001D21F9">
        <w:trPr>
          <w:trHeight w:val="60"/>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depreciation</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116,960 </w:t>
            </w:r>
          </w:p>
        </w:tc>
      </w:tr>
      <w:tr w:rsidR="001D21F9">
        <w:trPr>
          <w:trHeight w:val="60"/>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changes in working capital:</w:t>
            </w:r>
          </w:p>
        </w:tc>
      </w:tr>
      <w:tr w:rsidR="001D21F9">
        <w:trPr>
          <w:trHeight w:val="60"/>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accounts receivable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(280,960)</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inventories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(572,160)</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accounts payable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178,400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accruals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148,960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cash provided by operating activities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(503,936)</w:t>
            </w: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r>
      <w:tr w:rsidR="001D21F9">
        <w:trPr>
          <w:trHeight w:val="58"/>
          <w:jc w:val="center"/>
        </w:trPr>
        <w:tc>
          <w:tcPr>
            <w:tcW w:w="0" w:type="auto"/>
            <w:gridSpan w:val="4"/>
            <w:tcBorders>
              <w:top w:val="nil"/>
              <w:left w:val="nil"/>
              <w:bottom w:val="nil"/>
              <w:right w:val="nil"/>
            </w:tcBorders>
          </w:tcPr>
          <w:p w:rsidR="001D21F9" w:rsidRDefault="00F06904"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I</w:t>
            </w:r>
            <w:r w:rsidR="001D21F9">
              <w:rPr>
                <w:rFonts w:ascii="Times New Roman" w:hAnsi="Times New Roman"/>
                <w:b/>
                <w:bCs/>
                <w:i/>
                <w:iCs/>
                <w:snapToGrid/>
                <w:color w:val="000000"/>
                <w:szCs w:val="24"/>
                <w:u w:val="single"/>
              </w:rPr>
              <w:t>nvesting activities</w:t>
            </w:r>
          </w:p>
        </w:tc>
      </w:tr>
      <w:tr w:rsidR="00F06904">
        <w:trPr>
          <w:trHeight w:val="58"/>
          <w:jc w:val="center"/>
        </w:trPr>
        <w:tc>
          <w:tcPr>
            <w:tcW w:w="0" w:type="auto"/>
            <w:gridSpan w:val="3"/>
            <w:tcBorders>
              <w:top w:val="nil"/>
              <w:left w:val="nil"/>
              <w:bottom w:val="nil"/>
              <w:right w:val="nil"/>
            </w:tcBorders>
          </w:tcPr>
          <w:p w:rsidR="00F06904" w:rsidRDefault="00F06904" w:rsidP="008D3D17">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 used to acquire fixed assets</w:t>
            </w:r>
          </w:p>
        </w:tc>
        <w:tc>
          <w:tcPr>
            <w:tcW w:w="0" w:type="auto"/>
            <w:tcBorders>
              <w:top w:val="nil"/>
              <w:left w:val="nil"/>
              <w:bottom w:val="nil"/>
              <w:right w:val="nil"/>
            </w:tcBorders>
          </w:tcPr>
          <w:p w:rsidR="00F06904" w:rsidRDefault="00F06904" w:rsidP="008D3D17">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(711,950)</w:t>
            </w:r>
          </w:p>
        </w:tc>
      </w:tr>
      <w:tr w:rsidR="00F06904">
        <w:trPr>
          <w:trHeight w:val="58"/>
          <w:jc w:val="center"/>
        </w:trPr>
        <w:tc>
          <w:tcPr>
            <w:tcW w:w="0" w:type="auto"/>
            <w:gridSpan w:val="3"/>
            <w:tcBorders>
              <w:top w:val="nil"/>
              <w:left w:val="nil"/>
              <w:bottom w:val="nil"/>
              <w:right w:val="nil"/>
            </w:tcBorders>
          </w:tcPr>
          <w:p w:rsidR="00F06904" w:rsidRDefault="00C0606A" w:rsidP="008D3D17">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 due to c</w:t>
            </w:r>
            <w:r w:rsidR="00F06904">
              <w:rPr>
                <w:rFonts w:ascii="Times New Roman" w:hAnsi="Times New Roman"/>
                <w:snapToGrid/>
                <w:color w:val="000000"/>
                <w:szCs w:val="24"/>
              </w:rPr>
              <w:t>hange in short term investments</w:t>
            </w:r>
          </w:p>
        </w:tc>
        <w:tc>
          <w:tcPr>
            <w:tcW w:w="0" w:type="auto"/>
            <w:tcBorders>
              <w:top w:val="nil"/>
              <w:left w:val="nil"/>
              <w:bottom w:val="nil"/>
              <w:right w:val="nil"/>
            </w:tcBorders>
          </w:tcPr>
          <w:p w:rsidR="00F06904" w:rsidRPr="00F06904" w:rsidRDefault="00F06904" w:rsidP="008D3D17">
            <w:pPr>
              <w:keepNext/>
              <w:widowControl/>
              <w:autoSpaceDE w:val="0"/>
              <w:autoSpaceDN w:val="0"/>
              <w:adjustRightInd w:val="0"/>
              <w:jc w:val="right"/>
              <w:rPr>
                <w:rFonts w:ascii="Times New Roman" w:hAnsi="Times New Roman"/>
                <w:caps/>
                <w:snapToGrid/>
                <w:color w:val="000000"/>
                <w:szCs w:val="24"/>
                <w:u w:val="single"/>
              </w:rPr>
            </w:pPr>
            <w:r>
              <w:rPr>
                <w:rFonts w:ascii="Times New Roman" w:hAnsi="Times New Roman"/>
                <w:caps/>
                <w:snapToGrid/>
                <w:color w:val="000000"/>
                <w:szCs w:val="24"/>
              </w:rPr>
              <w:t xml:space="preserve"> </w:t>
            </w:r>
            <w:r w:rsidRPr="00F06904">
              <w:rPr>
                <w:rFonts w:ascii="Times New Roman" w:hAnsi="Times New Roman"/>
                <w:caps/>
                <w:snapToGrid/>
                <w:color w:val="000000"/>
                <w:szCs w:val="24"/>
                <w:u w:val="single"/>
              </w:rPr>
              <w:t xml:space="preserve">$      28,600 </w:t>
            </w:r>
          </w:p>
        </w:tc>
      </w:tr>
      <w:tr w:rsidR="00F06904">
        <w:trPr>
          <w:trHeight w:val="58"/>
          <w:jc w:val="center"/>
        </w:trPr>
        <w:tc>
          <w:tcPr>
            <w:tcW w:w="0" w:type="auto"/>
            <w:gridSpan w:val="3"/>
            <w:tcBorders>
              <w:top w:val="nil"/>
              <w:left w:val="nil"/>
              <w:bottom w:val="nil"/>
              <w:right w:val="nil"/>
            </w:tcBorders>
          </w:tcPr>
          <w:p w:rsidR="00F06904" w:rsidRDefault="00F06904" w:rsidP="008D3D17">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cash provided by operating activities</w:t>
            </w:r>
          </w:p>
        </w:tc>
        <w:tc>
          <w:tcPr>
            <w:tcW w:w="0" w:type="auto"/>
            <w:tcBorders>
              <w:top w:val="nil"/>
              <w:left w:val="nil"/>
              <w:bottom w:val="nil"/>
              <w:right w:val="nil"/>
            </w:tcBorders>
          </w:tcPr>
          <w:p w:rsidR="00F06904" w:rsidRDefault="00F06904" w:rsidP="008D3D17">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(683,350)</w:t>
            </w:r>
          </w:p>
        </w:tc>
      </w:tr>
      <w:tr w:rsidR="00F06904">
        <w:trPr>
          <w:trHeight w:val="58"/>
          <w:jc w:val="center"/>
        </w:trPr>
        <w:tc>
          <w:tcPr>
            <w:tcW w:w="0" w:type="auto"/>
            <w:gridSpan w:val="3"/>
            <w:tcBorders>
              <w:top w:val="nil"/>
              <w:left w:val="nil"/>
              <w:bottom w:val="nil"/>
              <w:right w:val="nil"/>
            </w:tcBorders>
          </w:tcPr>
          <w:p w:rsidR="00F06904" w:rsidRDefault="00F06904" w:rsidP="00D917F3">
            <w:pPr>
              <w:keepNext/>
              <w:widowControl/>
              <w:autoSpaceDE w:val="0"/>
              <w:autoSpaceDN w:val="0"/>
              <w:adjustRightInd w:val="0"/>
              <w:rPr>
                <w:rFonts w:ascii="Times New Roman" w:hAnsi="Times New Roman"/>
                <w:snapToGrid/>
                <w:color w:val="000000"/>
                <w:szCs w:val="24"/>
              </w:rPr>
            </w:pPr>
          </w:p>
        </w:tc>
        <w:tc>
          <w:tcPr>
            <w:tcW w:w="0" w:type="auto"/>
            <w:tcBorders>
              <w:top w:val="nil"/>
              <w:left w:val="nil"/>
              <w:bottom w:val="nil"/>
              <w:right w:val="nil"/>
            </w:tcBorders>
          </w:tcPr>
          <w:p w:rsidR="00F06904" w:rsidRDefault="00F06904" w:rsidP="00D917F3">
            <w:pPr>
              <w:keepNext/>
              <w:widowControl/>
              <w:autoSpaceDE w:val="0"/>
              <w:autoSpaceDN w:val="0"/>
              <w:adjustRightInd w:val="0"/>
              <w:jc w:val="right"/>
              <w:rPr>
                <w:rFonts w:ascii="Times New Roman" w:hAnsi="Times New Roman"/>
                <w:caps/>
                <w:snapToGrid/>
                <w:color w:val="000000"/>
                <w:szCs w:val="24"/>
              </w:rPr>
            </w:pP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r>
      <w:tr w:rsidR="001D21F9">
        <w:trPr>
          <w:trHeight w:val="58"/>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Financing activities</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notes payable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520,000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long-term debt</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676,568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common stock</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payment of cash dividends</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(11,000)</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cash provided by financing activities</w:t>
            </w:r>
          </w:p>
        </w:tc>
        <w:tc>
          <w:tcPr>
            <w:tcW w:w="0" w:type="auto"/>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w:t>
            </w:r>
            <w:r w:rsidR="00F06904">
              <w:rPr>
                <w:rFonts w:ascii="Times New Roman" w:hAnsi="Times New Roman"/>
                <w:caps/>
                <w:snapToGrid/>
                <w:color w:val="000000"/>
                <w:szCs w:val="24"/>
              </w:rPr>
              <w:t>185,568</w:t>
            </w:r>
            <w:r>
              <w:rPr>
                <w:rFonts w:ascii="Times New Roman" w:hAnsi="Times New Roman"/>
                <w:caps/>
                <w:snapToGrid/>
                <w:color w:val="000000"/>
                <w:szCs w:val="24"/>
              </w:rPr>
              <w:t xml:space="preserve"> </w:t>
            </w: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r>
      <w:tr w:rsidR="001D21F9">
        <w:trPr>
          <w:trHeight w:val="58"/>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Summary</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change in cash</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(1,718)</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 at beginning of year</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9,000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 at end of year</w:t>
            </w: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7,282 </w:t>
            </w:r>
          </w:p>
        </w:tc>
      </w:tr>
    </w:tbl>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a</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effect did the expansion have on sales and net income?  What effect did the expansion have on the asset side of the balance sheet?  What effect did it have on liabilities and equity?</w:t>
      </w:r>
    </w:p>
    <w:p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szCs w:val="24"/>
        </w:rPr>
        <w:t>Sales increased by over by over $2.4 million, but net income fell by over $190,000.  Assets almost doubled.  Debt and funds provided by suppliers increased, but retained earnings fell due to the year’s loss.</w:t>
      </w:r>
    </w:p>
    <w:p w:rsidR="001E4B30" w:rsidRDefault="001E4B30"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Cs w:val="24"/>
        </w:rPr>
      </w:pPr>
    </w:p>
    <w:p w:rsidR="001E4B30" w:rsidRDefault="001E4B30" w:rsidP="003C5AFE">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jc w:val="both"/>
        <w:rPr>
          <w:rFonts w:ascii="Times New Roman" w:hAnsi="Times New Roman"/>
          <w:szCs w:val="24"/>
        </w:rPr>
      </w:pPr>
    </w:p>
    <w:p w:rsidR="001D21F9" w:rsidRDefault="00D917F3" w:rsidP="00C74168">
      <w:pPr>
        <w:keepNext/>
        <w:keepLines/>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lastRenderedPageBreak/>
        <w:t>b</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do you conclude from the statement of cash flows?</w:t>
      </w:r>
    </w:p>
    <w:p w:rsidR="001D21F9" w:rsidRDefault="001D21F9" w:rsidP="00C74168">
      <w:pPr>
        <w:keepNext/>
        <w:keepLines/>
        <w:widowControl/>
        <w:tabs>
          <w:tab w:val="left" w:pos="-1080"/>
          <w:tab w:val="left" w:pos="-720"/>
          <w:tab w:val="left" w:pos="0"/>
          <w:tab w:val="left" w:pos="720"/>
          <w:tab w:val="left" w:pos="1080"/>
        </w:tabs>
        <w:jc w:val="both"/>
        <w:rPr>
          <w:rFonts w:ascii="Times New Roman" w:hAnsi="Times New Roman"/>
          <w:b/>
          <w:szCs w:val="24"/>
        </w:rPr>
      </w:pPr>
    </w:p>
    <w:p w:rsidR="001D21F9" w:rsidRDefault="001D21F9" w:rsidP="00C74168">
      <w:pPr>
        <w:keepNext/>
        <w:keepLines/>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color w:val="000000"/>
          <w:szCs w:val="24"/>
        </w:rPr>
        <w:t>Net CF from operations = -$503,936, because of negative net income and increases in working capital.</w:t>
      </w:r>
      <w:r>
        <w:rPr>
          <w:rFonts w:ascii="Times New Roman" w:eastAsia="Arial Unicode MS" w:hAnsi="Times New Roman"/>
          <w:caps/>
          <w:color w:val="000000"/>
          <w:szCs w:val="24"/>
        </w:rPr>
        <w:t xml:space="preserve">  </w:t>
      </w:r>
      <w:r>
        <w:rPr>
          <w:rFonts w:ascii="Times New Roman" w:hAnsi="Times New Roman"/>
          <w:color w:val="000000"/>
          <w:szCs w:val="24"/>
        </w:rPr>
        <w:t>The firm spent $711,950 on FA.   The firm borrowed heavily and sold some short-term investments to meet its cash requirements.  Even after borrowing, the cash account fell by $1,71</w:t>
      </w:r>
      <w:r>
        <w:rPr>
          <w:rFonts w:ascii="Times New Roman" w:hAnsi="Times New Roman"/>
          <w:caps/>
          <w:color w:val="000000"/>
          <w:szCs w:val="24"/>
        </w:rPr>
        <w:t>8.</w:t>
      </w:r>
    </w:p>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D917F3" w:rsidP="00F77361">
      <w:pPr>
        <w:keepNext/>
        <w:keepLines/>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c</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is free cash flow?  Why is it important?  What are the five uses of FCF?</w:t>
      </w:r>
    </w:p>
    <w:p w:rsidR="001D21F9" w:rsidRDefault="001D21F9" w:rsidP="00F77361">
      <w:pPr>
        <w:keepNext/>
        <w:keepLines/>
        <w:tabs>
          <w:tab w:val="left" w:pos="-1080"/>
          <w:tab w:val="left" w:pos="-720"/>
          <w:tab w:val="left" w:pos="0"/>
          <w:tab w:val="left" w:pos="720"/>
          <w:tab w:val="left" w:pos="1080"/>
        </w:tabs>
        <w:jc w:val="both"/>
        <w:rPr>
          <w:rFonts w:ascii="Times New Roman" w:hAnsi="Times New Roman"/>
          <w:b/>
          <w:szCs w:val="24"/>
        </w:rPr>
      </w:pPr>
    </w:p>
    <w:p w:rsidR="001D21F9" w:rsidRDefault="001D21F9" w:rsidP="00F77361">
      <w:pPr>
        <w:keepNext/>
        <w:keepLines/>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Pr>
          <w:rFonts w:ascii="Times New Roman" w:hAnsi="Times New Roman"/>
          <w:b/>
          <w:szCs w:val="24"/>
        </w:rPr>
        <w:tab/>
      </w:r>
      <w:r>
        <w:rPr>
          <w:rFonts w:ascii="Times New Roman" w:hAnsi="Times New Roman"/>
          <w:color w:val="000000"/>
          <w:szCs w:val="24"/>
        </w:rPr>
        <w:t>FCF is the amount of cash available from operations for distribution to all investors (including stockholders and debtholders) after making the necessary investments to support operations.</w:t>
      </w:r>
      <w:r>
        <w:rPr>
          <w:rFonts w:ascii="Times New Roman" w:eastAsia="Arial Unicode MS" w:hAnsi="Times New Roman"/>
          <w:caps/>
          <w:color w:val="000000"/>
          <w:szCs w:val="24"/>
        </w:rPr>
        <w:t xml:space="preserve">  </w:t>
      </w:r>
      <w:r>
        <w:rPr>
          <w:rFonts w:ascii="Times New Roman" w:hAnsi="Times New Roman"/>
          <w:color w:val="000000"/>
          <w:szCs w:val="24"/>
        </w:rPr>
        <w:t>A company’s value depends upon the amount of FCF it can generate.</w:t>
      </w:r>
    </w:p>
    <w:p w:rsidR="001D21F9" w:rsidRDefault="001D21F9" w:rsidP="00F77361">
      <w:pPr>
        <w:keepNext/>
        <w:keepLines/>
        <w:tabs>
          <w:tab w:val="left" w:pos="-1080"/>
          <w:tab w:val="left" w:pos="-720"/>
          <w:tab w:val="left" w:pos="0"/>
          <w:tab w:val="left" w:pos="720"/>
          <w:tab w:val="left" w:pos="1080"/>
        </w:tabs>
        <w:ind w:left="1080" w:hanging="1080"/>
        <w:jc w:val="both"/>
        <w:rPr>
          <w:rFonts w:ascii="Times New Roman" w:hAnsi="Times New Roman"/>
          <w:szCs w:val="24"/>
        </w:rPr>
      </w:pPr>
    </w:p>
    <w:p w:rsidR="001D21F9" w:rsidRDefault="001D21F9" w:rsidP="00F77361">
      <w:pPr>
        <w:keepNext/>
        <w:keepLines/>
        <w:tabs>
          <w:tab w:val="left" w:pos="-1080"/>
          <w:tab w:val="left" w:pos="-720"/>
        </w:tabs>
        <w:ind w:left="1440" w:hanging="360"/>
        <w:jc w:val="both"/>
        <w:rPr>
          <w:rFonts w:ascii="Times New Roman" w:eastAsia="Arial Unicode MS" w:hAnsi="Times New Roman"/>
          <w:caps/>
          <w:color w:val="000000"/>
          <w:szCs w:val="24"/>
        </w:rPr>
      </w:pPr>
      <w:r>
        <w:rPr>
          <w:rFonts w:ascii="Times New Roman" w:hAnsi="Times New Roman"/>
          <w:szCs w:val="24"/>
        </w:rPr>
        <w:t xml:space="preserve">1. </w:t>
      </w:r>
      <w:r>
        <w:rPr>
          <w:rFonts w:ascii="Times New Roman" w:hAnsi="Times New Roman"/>
          <w:color w:val="000000"/>
          <w:szCs w:val="24"/>
        </w:rPr>
        <w:t>Pay interest on debt</w:t>
      </w:r>
      <w:r>
        <w:rPr>
          <w:rFonts w:ascii="Times New Roman" w:hAnsi="Times New Roman"/>
          <w:caps/>
          <w:color w:val="000000"/>
          <w:szCs w:val="24"/>
        </w:rPr>
        <w:t>.</w:t>
      </w:r>
      <w:r>
        <w:rPr>
          <w:rFonts w:ascii="Times New Roman" w:eastAsia="Arial Unicode MS" w:hAnsi="Times New Roman"/>
          <w:caps/>
          <w:color w:val="000000"/>
          <w:szCs w:val="24"/>
        </w:rPr>
        <w:t xml:space="preserve">  </w:t>
      </w:r>
    </w:p>
    <w:p w:rsidR="001D21F9" w:rsidRDefault="001D21F9" w:rsidP="00F77361">
      <w:pPr>
        <w:keepNext/>
        <w:keepLines/>
        <w:tabs>
          <w:tab w:val="left" w:pos="-1080"/>
          <w:tab w:val="left" w:pos="-720"/>
        </w:tabs>
        <w:ind w:left="1440" w:hanging="360"/>
        <w:jc w:val="both"/>
        <w:rPr>
          <w:rFonts w:ascii="Times New Roman" w:hAnsi="Times New Roman"/>
          <w:caps/>
          <w:color w:val="000000"/>
          <w:szCs w:val="24"/>
        </w:rPr>
      </w:pPr>
      <w:r>
        <w:rPr>
          <w:rFonts w:ascii="Times New Roman" w:eastAsia="Arial Unicode MS" w:hAnsi="Times New Roman"/>
          <w:caps/>
          <w:color w:val="000000"/>
          <w:szCs w:val="24"/>
        </w:rPr>
        <w:t xml:space="preserve">2. </w:t>
      </w:r>
      <w:r>
        <w:rPr>
          <w:rFonts w:ascii="Times New Roman" w:hAnsi="Times New Roman"/>
          <w:color w:val="000000"/>
          <w:szCs w:val="24"/>
        </w:rPr>
        <w:t xml:space="preserve">Pay back principal on debt.  </w:t>
      </w:r>
    </w:p>
    <w:p w:rsidR="001D21F9" w:rsidRDefault="001D21F9" w:rsidP="00F77361">
      <w:pPr>
        <w:keepNext/>
        <w:keepLines/>
        <w:tabs>
          <w:tab w:val="left" w:pos="-1080"/>
          <w:tab w:val="left" w:pos="-720"/>
        </w:tabs>
        <w:ind w:left="1440" w:hanging="360"/>
        <w:jc w:val="both"/>
        <w:rPr>
          <w:rFonts w:ascii="Times New Roman" w:hAnsi="Times New Roman"/>
          <w:caps/>
          <w:color w:val="000000"/>
          <w:szCs w:val="24"/>
        </w:rPr>
      </w:pPr>
      <w:r>
        <w:rPr>
          <w:rFonts w:ascii="Times New Roman" w:hAnsi="Times New Roman"/>
          <w:color w:val="000000"/>
          <w:szCs w:val="24"/>
        </w:rPr>
        <w:t xml:space="preserve">3. Pay dividends.  </w:t>
      </w:r>
    </w:p>
    <w:p w:rsidR="001D21F9" w:rsidRDefault="001D21F9" w:rsidP="00F77361">
      <w:pPr>
        <w:keepNext/>
        <w:keepLines/>
        <w:tabs>
          <w:tab w:val="left" w:pos="-1080"/>
          <w:tab w:val="left" w:pos="-720"/>
        </w:tabs>
        <w:ind w:left="1440" w:hanging="360"/>
        <w:jc w:val="both"/>
        <w:rPr>
          <w:rFonts w:ascii="Times New Roman" w:hAnsi="Times New Roman"/>
          <w:caps/>
          <w:color w:val="000000"/>
          <w:szCs w:val="24"/>
        </w:rPr>
      </w:pPr>
      <w:r>
        <w:rPr>
          <w:rFonts w:ascii="Times New Roman" w:hAnsi="Times New Roman"/>
          <w:color w:val="000000"/>
          <w:szCs w:val="24"/>
        </w:rPr>
        <w:t xml:space="preserve">4. Buy back stock.  </w:t>
      </w:r>
    </w:p>
    <w:p w:rsidR="001D21F9" w:rsidRDefault="001D21F9" w:rsidP="00F77361">
      <w:pPr>
        <w:keepNext/>
        <w:keepLines/>
        <w:tabs>
          <w:tab w:val="left" w:pos="-1080"/>
          <w:tab w:val="left" w:pos="-720"/>
        </w:tabs>
        <w:ind w:left="1440" w:hanging="360"/>
        <w:jc w:val="both"/>
        <w:rPr>
          <w:rFonts w:ascii="Times New Roman" w:hAnsi="Times New Roman"/>
          <w:color w:val="000000"/>
          <w:szCs w:val="24"/>
        </w:rPr>
      </w:pPr>
      <w:r>
        <w:rPr>
          <w:rFonts w:ascii="Times New Roman" w:hAnsi="Times New Roman"/>
          <w:color w:val="000000"/>
          <w:szCs w:val="24"/>
        </w:rPr>
        <w:t>5. Buy nonoperating assets (e.g., marketable securities, investments in other companies, etc.)</w:t>
      </w:r>
    </w:p>
    <w:p w:rsidR="001D21F9" w:rsidRDefault="001D21F9" w:rsidP="00C74168">
      <w:pPr>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Cs w:val="24"/>
        </w:rPr>
      </w:pPr>
    </w:p>
    <w:p w:rsidR="001D21F9" w:rsidRDefault="00D917F3" w:rsidP="00C74168">
      <w:pPr>
        <w:keepNext/>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lastRenderedPageBreak/>
        <w:t>d</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r>
      <w:r w:rsidR="003F762D" w:rsidRPr="003F762D">
        <w:rPr>
          <w:rFonts w:ascii="Times New Roman" w:hAnsi="Times New Roman"/>
          <w:b/>
          <w:szCs w:val="24"/>
        </w:rPr>
        <w:t>What is Computron’s net operating profit after taxes (NOPAT)? What are operating current assets? What are operating current liabilities? How much net operating working capital and total net operating capital does Computron have?</w:t>
      </w:r>
    </w:p>
    <w:p w:rsidR="001D21F9" w:rsidRDefault="001D21F9" w:rsidP="00C74168">
      <w:pPr>
        <w:keepNext/>
        <w:tabs>
          <w:tab w:val="left" w:pos="-1080"/>
          <w:tab w:val="left" w:pos="-720"/>
          <w:tab w:val="left" w:pos="0"/>
          <w:tab w:val="left" w:pos="720"/>
          <w:tab w:val="left" w:pos="1080"/>
        </w:tabs>
        <w:jc w:val="both"/>
        <w:rPr>
          <w:rFonts w:ascii="Times New Roman" w:hAnsi="Times New Roman"/>
          <w:b/>
          <w:szCs w:val="24"/>
        </w:rPr>
      </w:pPr>
    </w:p>
    <w:p w:rsidR="003F762D" w:rsidRDefault="001D21F9" w:rsidP="002D22F9">
      <w:pPr>
        <w:keepNext/>
        <w:keepLines/>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Pr>
          <w:rFonts w:ascii="Times New Roman" w:hAnsi="Times New Roman"/>
          <w:b/>
          <w:szCs w:val="24"/>
        </w:rPr>
        <w:tab/>
      </w:r>
      <w:r w:rsidR="003F762D">
        <w:rPr>
          <w:rFonts w:ascii="Times New Roman" w:hAnsi="Times New Roman"/>
          <w:caps/>
          <w:color w:val="000000"/>
          <w:szCs w:val="24"/>
        </w:rPr>
        <w:t>NOPAT = EBIT(1 - Tax rate)</w:t>
      </w:r>
    </w:p>
    <w:p w:rsidR="003F762D" w:rsidRDefault="003F762D" w:rsidP="00A57B52">
      <w:pPr>
        <w:keepNext/>
        <w:keepLines/>
        <w:tabs>
          <w:tab w:val="left" w:pos="-1080"/>
          <w:tab w:val="left" w:pos="-720"/>
          <w:tab w:val="left" w:pos="0"/>
          <w:tab w:val="left" w:pos="1890"/>
        </w:tabs>
        <w:ind w:left="1080"/>
        <w:jc w:val="both"/>
        <w:rPr>
          <w:rFonts w:ascii="Times New Roman" w:hAnsi="Times New Roman"/>
          <w:caps/>
          <w:color w:val="000000"/>
          <w:szCs w:val="24"/>
        </w:rPr>
      </w:pPr>
    </w:p>
    <w:p w:rsidR="006D01CE" w:rsidRPr="00F039A7" w:rsidRDefault="006D01CE" w:rsidP="00A57B52">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3F762D" w:rsidRDefault="003F762D" w:rsidP="00C74168">
      <w:pPr>
        <w:keepNext/>
        <w:keepLines/>
        <w:tabs>
          <w:tab w:val="left" w:pos="-1080"/>
          <w:tab w:val="left" w:pos="-720"/>
          <w:tab w:val="left" w:pos="0"/>
          <w:tab w:val="left" w:pos="1890"/>
        </w:tabs>
        <w:ind w:left="1080"/>
        <w:jc w:val="both"/>
        <w:rPr>
          <w:rFonts w:ascii="Times New Roman" w:hAnsi="Times New Roman"/>
          <w:b/>
          <w:bCs/>
          <w:caps/>
          <w:szCs w:val="24"/>
        </w:rPr>
      </w:pPr>
      <w:r>
        <w:rPr>
          <w:rFonts w:ascii="Times New Roman" w:hAnsi="Times New Roman"/>
          <w:caps/>
          <w:color w:val="000000"/>
          <w:szCs w:val="24"/>
        </w:rPr>
        <w:t>NOPAT</w:t>
      </w:r>
      <w:r w:rsidR="006D01CE">
        <w:rPr>
          <w:rFonts w:ascii="Times New Roman" w:hAnsi="Times New Roman"/>
          <w:caps/>
          <w:color w:val="000000"/>
          <w:szCs w:val="24"/>
        </w:rPr>
        <w:tab/>
      </w:r>
      <w:r w:rsidR="006D01CE">
        <w:rPr>
          <w:rFonts w:ascii="Times New Roman" w:hAnsi="Times New Roman"/>
          <w:caps/>
          <w:color w:val="000000"/>
          <w:szCs w:val="24"/>
        </w:rPr>
        <w:tab/>
      </w:r>
      <w:r>
        <w:rPr>
          <w:rFonts w:ascii="Times New Roman" w:hAnsi="Times New Roman"/>
          <w:caps/>
          <w:color w:val="000000"/>
          <w:szCs w:val="24"/>
        </w:rPr>
        <w:t>= $17,440(1 - 0.4)</w:t>
      </w:r>
    </w:p>
    <w:p w:rsidR="003F762D" w:rsidRDefault="003F762D" w:rsidP="00C74168">
      <w:pPr>
        <w:keepNext/>
        <w:keepLines/>
        <w:tabs>
          <w:tab w:val="left" w:pos="-1080"/>
          <w:tab w:val="left" w:pos="-720"/>
          <w:tab w:val="left" w:pos="0"/>
          <w:tab w:val="left" w:pos="1890"/>
        </w:tabs>
        <w:ind w:left="1080"/>
        <w:jc w:val="both"/>
        <w:rPr>
          <w:rFonts w:ascii="Times New Roman" w:hAnsi="Times New Roman"/>
          <w:caps/>
          <w:color w:val="000000"/>
          <w:szCs w:val="24"/>
        </w:rPr>
      </w:pPr>
      <w:r>
        <w:rPr>
          <w:rFonts w:ascii="Times New Roman" w:hAnsi="Times New Roman"/>
          <w:b/>
          <w:bCs/>
          <w:caps/>
          <w:szCs w:val="24"/>
        </w:rPr>
        <w:tab/>
      </w:r>
      <w:r>
        <w:rPr>
          <w:rFonts w:ascii="Times New Roman" w:hAnsi="Times New Roman"/>
          <w:caps/>
          <w:color w:val="000000"/>
          <w:szCs w:val="24"/>
        </w:rPr>
        <w:tab/>
        <w:t>= $10,464.</w:t>
      </w:r>
    </w:p>
    <w:p w:rsidR="003F762D" w:rsidRDefault="003F762D" w:rsidP="00C74168">
      <w:pPr>
        <w:keepNext/>
        <w:keepLines/>
        <w:tabs>
          <w:tab w:val="left" w:pos="-1080"/>
          <w:tab w:val="left" w:pos="-720"/>
          <w:tab w:val="left" w:pos="0"/>
          <w:tab w:val="left" w:pos="1890"/>
        </w:tabs>
        <w:ind w:left="1080"/>
        <w:jc w:val="both"/>
        <w:rPr>
          <w:rFonts w:ascii="Times New Roman" w:hAnsi="Times New Roman"/>
          <w:caps/>
          <w:color w:val="000000"/>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3F762D" w:rsidRDefault="003F762D" w:rsidP="00C74168">
      <w:pPr>
        <w:keepNext/>
        <w:tabs>
          <w:tab w:val="left" w:pos="1080"/>
        </w:tabs>
        <w:ind w:left="1080"/>
        <w:jc w:val="both"/>
        <w:rPr>
          <w:rFonts w:ascii="Times New Roman" w:hAnsi="Times New Roman"/>
          <w:caps/>
          <w:color w:val="000000"/>
          <w:szCs w:val="24"/>
        </w:rPr>
      </w:pPr>
      <w:r>
        <w:rPr>
          <w:rFonts w:ascii="Times New Roman" w:hAnsi="Times New Roman"/>
          <w:caps/>
          <w:color w:val="000000"/>
          <w:szCs w:val="24"/>
        </w:rPr>
        <w:t>NOPAT</w:t>
      </w:r>
      <w:r w:rsidR="006D01CE">
        <w:rPr>
          <w:rFonts w:ascii="Times New Roman" w:hAnsi="Times New Roman"/>
          <w:caps/>
          <w:color w:val="000000"/>
          <w:szCs w:val="24"/>
        </w:rPr>
        <w:tab/>
      </w:r>
      <w:r>
        <w:rPr>
          <w:rFonts w:ascii="Times New Roman" w:hAnsi="Times New Roman"/>
          <w:caps/>
          <w:color w:val="000000"/>
          <w:szCs w:val="24"/>
        </w:rPr>
        <w:t>= $125,460.</w:t>
      </w:r>
    </w:p>
    <w:p w:rsidR="003F762D" w:rsidRDefault="003F762D" w:rsidP="00C74168">
      <w:pPr>
        <w:keepNext/>
        <w:tabs>
          <w:tab w:val="left" w:pos="1080"/>
        </w:tabs>
        <w:ind w:left="1080"/>
        <w:jc w:val="both"/>
        <w:rPr>
          <w:rFonts w:ascii="Times New Roman" w:hAnsi="Times New Roman"/>
          <w:caps/>
          <w:color w:val="000000"/>
          <w:szCs w:val="24"/>
        </w:rPr>
      </w:pPr>
    </w:p>
    <w:p w:rsidR="001D21F9" w:rsidRDefault="001D21F9" w:rsidP="00C74168">
      <w:pPr>
        <w:keepNext/>
        <w:tabs>
          <w:tab w:val="left" w:pos="1080"/>
        </w:tabs>
        <w:ind w:left="1080"/>
        <w:jc w:val="both"/>
        <w:rPr>
          <w:rFonts w:ascii="Times New Roman" w:hAnsi="Times New Roman"/>
          <w:caps/>
          <w:color w:val="000000"/>
          <w:szCs w:val="24"/>
        </w:rPr>
      </w:pPr>
      <w:r>
        <w:rPr>
          <w:rFonts w:ascii="Times New Roman" w:hAnsi="Times New Roman"/>
          <w:color w:val="000000"/>
          <w:szCs w:val="24"/>
        </w:rPr>
        <w:t>Operating current assets are the CA needed to support operations.</w:t>
      </w:r>
      <w:r>
        <w:rPr>
          <w:rFonts w:ascii="Times New Roman" w:eastAsia="Arial Unicode MS" w:hAnsi="Times New Roman"/>
          <w:caps/>
          <w:color w:val="000000"/>
          <w:szCs w:val="24"/>
        </w:rPr>
        <w:t xml:space="preserve">  </w:t>
      </w:r>
      <w:smartTag w:uri="urn:schemas-microsoft-com:office:smarttags" w:element="place">
        <w:smartTag w:uri="urn:schemas-microsoft-com:office:smarttags" w:element="City">
          <w:r>
            <w:rPr>
              <w:rFonts w:ascii="Times New Roman" w:hAnsi="Times New Roman"/>
              <w:color w:val="000000"/>
              <w:szCs w:val="24"/>
            </w:rPr>
            <w:t>OP</w:t>
          </w:r>
        </w:smartTag>
        <w:r>
          <w:rPr>
            <w:rFonts w:ascii="Times New Roman" w:hAnsi="Times New Roman"/>
            <w:color w:val="000000"/>
            <w:szCs w:val="24"/>
          </w:rPr>
          <w:t xml:space="preserve"> </w:t>
        </w:r>
        <w:smartTag w:uri="urn:schemas-microsoft-com:office:smarttags" w:element="State">
          <w:r>
            <w:rPr>
              <w:rFonts w:ascii="Times New Roman" w:hAnsi="Times New Roman"/>
              <w:color w:val="000000"/>
              <w:szCs w:val="24"/>
            </w:rPr>
            <w:t>CA</w:t>
          </w:r>
        </w:smartTag>
      </w:smartTag>
      <w:r>
        <w:rPr>
          <w:rFonts w:ascii="Times New Roman" w:hAnsi="Times New Roman"/>
          <w:color w:val="000000"/>
          <w:szCs w:val="24"/>
        </w:rPr>
        <w:t xml:space="preserve"> include: cash, inventory, receivables.  </w:t>
      </w:r>
      <w:smartTag w:uri="urn:schemas-microsoft-com:office:smarttags" w:element="place">
        <w:smartTag w:uri="urn:schemas-microsoft-com:office:smarttags" w:element="City">
          <w:r>
            <w:rPr>
              <w:rFonts w:ascii="Times New Roman" w:hAnsi="Times New Roman"/>
              <w:color w:val="000000"/>
              <w:szCs w:val="24"/>
            </w:rPr>
            <w:t>OP</w:t>
          </w:r>
        </w:smartTag>
        <w:r>
          <w:rPr>
            <w:rFonts w:ascii="Times New Roman" w:hAnsi="Times New Roman"/>
            <w:color w:val="000000"/>
            <w:szCs w:val="24"/>
          </w:rPr>
          <w:t xml:space="preserve"> </w:t>
        </w:r>
        <w:smartTag w:uri="urn:schemas-microsoft-com:office:smarttags" w:element="State">
          <w:r>
            <w:rPr>
              <w:rFonts w:ascii="Times New Roman" w:hAnsi="Times New Roman"/>
              <w:color w:val="000000"/>
              <w:szCs w:val="24"/>
            </w:rPr>
            <w:t>CA</w:t>
          </w:r>
        </w:smartTag>
      </w:smartTag>
      <w:r>
        <w:rPr>
          <w:rFonts w:ascii="Times New Roman" w:hAnsi="Times New Roman"/>
          <w:color w:val="000000"/>
          <w:szCs w:val="24"/>
        </w:rPr>
        <w:t xml:space="preserve"> exclude: short-term investments, because these are not a part of operations.  </w:t>
      </w:r>
      <w:r>
        <w:rPr>
          <w:rFonts w:ascii="Times New Roman" w:hAnsi="Times New Roman"/>
          <w:caps/>
          <w:vanish/>
          <w:color w:val="000000"/>
          <w:szCs w:val="24"/>
        </w:rPr>
        <w:t xml:space="preserve">  </w:t>
      </w:r>
      <w:r>
        <w:rPr>
          <w:rFonts w:ascii="Times New Roman" w:hAnsi="Times New Roman"/>
          <w:color w:val="000000"/>
          <w:szCs w:val="24"/>
        </w:rPr>
        <w:t>Operating current liabilities are the CL resulting as a normal part of operations.</w:t>
      </w:r>
      <w:r>
        <w:rPr>
          <w:rFonts w:ascii="Times New Roman" w:eastAsia="Arial Unicode MS" w:hAnsi="Times New Roman"/>
          <w:caps/>
          <w:color w:val="000000"/>
          <w:szCs w:val="24"/>
        </w:rPr>
        <w:t xml:space="preserve">  </w:t>
      </w:r>
      <w:r>
        <w:rPr>
          <w:rFonts w:ascii="Times New Roman" w:hAnsi="Times New Roman"/>
          <w:color w:val="000000"/>
          <w:szCs w:val="24"/>
        </w:rPr>
        <w:t xml:space="preserve">OP CL include: accounts payable and accruals.  </w:t>
      </w:r>
      <w:smartTag w:uri="urn:schemas-microsoft-com:office:smarttags" w:element="place">
        <w:smartTag w:uri="urn:schemas-microsoft-com:office:smarttags" w:element="City">
          <w:r>
            <w:rPr>
              <w:rFonts w:ascii="Times New Roman" w:hAnsi="Times New Roman"/>
              <w:color w:val="000000"/>
              <w:szCs w:val="24"/>
            </w:rPr>
            <w:t>OP</w:t>
          </w:r>
        </w:smartTag>
        <w:r>
          <w:rPr>
            <w:rFonts w:ascii="Times New Roman" w:hAnsi="Times New Roman"/>
            <w:color w:val="000000"/>
            <w:szCs w:val="24"/>
          </w:rPr>
          <w:t xml:space="preserve"> </w:t>
        </w:r>
        <w:smartTag w:uri="urn:schemas-microsoft-com:office:smarttags" w:element="State">
          <w:r>
            <w:rPr>
              <w:rFonts w:ascii="Times New Roman" w:hAnsi="Times New Roman"/>
              <w:color w:val="000000"/>
              <w:szCs w:val="24"/>
            </w:rPr>
            <w:t>CA</w:t>
          </w:r>
        </w:smartTag>
      </w:smartTag>
      <w:r>
        <w:rPr>
          <w:rFonts w:ascii="Times New Roman" w:hAnsi="Times New Roman"/>
          <w:color w:val="000000"/>
          <w:szCs w:val="24"/>
        </w:rPr>
        <w:t xml:space="preserve"> exclude: notes payable, because this is a source of financing, not a part of operations</w:t>
      </w:r>
      <w:r>
        <w:rPr>
          <w:rFonts w:ascii="Times New Roman" w:hAnsi="Times New Roman"/>
          <w:caps/>
          <w:color w:val="000000"/>
          <w:szCs w:val="24"/>
        </w:rPr>
        <w:t>.</w:t>
      </w:r>
    </w:p>
    <w:p w:rsidR="001D21F9" w:rsidRDefault="001D21F9" w:rsidP="00C74168">
      <w:pPr>
        <w:keepNext/>
        <w:tabs>
          <w:tab w:val="left" w:pos="-1080"/>
          <w:tab w:val="left" w:pos="-720"/>
          <w:tab w:val="left" w:pos="0"/>
          <w:tab w:val="left" w:pos="720"/>
          <w:tab w:val="left" w:pos="1080"/>
        </w:tabs>
        <w:ind w:left="1080" w:hanging="1080"/>
        <w:jc w:val="both"/>
        <w:rPr>
          <w:rFonts w:ascii="Times New Roman" w:hAnsi="Times New Roman"/>
          <w:sz w:val="20"/>
        </w:rPr>
      </w:pPr>
    </w:p>
    <w:p w:rsidR="001D21F9" w:rsidRDefault="001D21F9" w:rsidP="00C74168">
      <w:pPr>
        <w:keepNext/>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 xml:space="preserve">NOWC </w:t>
      </w:r>
      <w:r>
        <w:rPr>
          <w:rFonts w:ascii="Times New Roman" w:hAnsi="Times New Roman"/>
          <w:color w:val="000000"/>
          <w:szCs w:val="24"/>
        </w:rPr>
        <w:tab/>
        <w:t>= operating CA – operating CL</w:t>
      </w:r>
    </w:p>
    <w:p w:rsidR="001D21F9" w:rsidRDefault="001D21F9" w:rsidP="00C74168">
      <w:pPr>
        <w:keepNext/>
        <w:tabs>
          <w:tab w:val="left" w:pos="-1080"/>
          <w:tab w:val="left" w:pos="-720"/>
          <w:tab w:val="left" w:pos="1080"/>
          <w:tab w:val="left" w:pos="1890"/>
        </w:tabs>
        <w:ind w:left="1080"/>
        <w:jc w:val="both"/>
        <w:rPr>
          <w:rFonts w:ascii="Times New Roman" w:hAnsi="Times New Roman"/>
          <w:caps/>
          <w:color w:val="000000"/>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1D21F9" w:rsidP="00C74168">
      <w:pPr>
        <w:keepNext/>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NOWC</w:t>
      </w:r>
      <w:r w:rsidR="006D01CE">
        <w:rPr>
          <w:rFonts w:ascii="Times New Roman" w:hAnsi="Times New Roman"/>
          <w:color w:val="000000"/>
          <w:szCs w:val="24"/>
        </w:rPr>
        <w:tab/>
      </w:r>
      <w:r>
        <w:rPr>
          <w:rFonts w:ascii="Times New Roman" w:hAnsi="Times New Roman"/>
          <w:caps/>
          <w:color w:val="000000"/>
          <w:szCs w:val="24"/>
        </w:rPr>
        <w:t>= ($7,282 + $632,160 + $1,287,360) - ($324,000 + $284,960)</w:t>
      </w:r>
    </w:p>
    <w:p w:rsidR="001D21F9" w:rsidRDefault="001D21F9" w:rsidP="00C74168">
      <w:pPr>
        <w:keepNext/>
        <w:tabs>
          <w:tab w:val="left" w:pos="-1080"/>
          <w:tab w:val="left" w:pos="-720"/>
          <w:tab w:val="left" w:pos="1080"/>
          <w:tab w:val="left" w:pos="1890"/>
        </w:tabs>
        <w:ind w:left="1080"/>
        <w:jc w:val="both"/>
        <w:rPr>
          <w:rFonts w:ascii="Times New Roman" w:hAnsi="Times New Roman"/>
          <w:b/>
          <w:bCs/>
          <w:caps/>
          <w:szCs w:val="24"/>
        </w:rPr>
      </w:pPr>
      <w:r>
        <w:rPr>
          <w:rFonts w:ascii="Times New Roman" w:hAnsi="Times New Roman"/>
          <w:caps/>
          <w:color w:val="000000"/>
          <w:szCs w:val="24"/>
        </w:rPr>
        <w:tab/>
        <w:t>= $1,317,842.</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b/>
          <w:bCs/>
          <w:caps/>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NOWC</w:t>
      </w:r>
      <w:r w:rsidR="006D01CE">
        <w:rPr>
          <w:rFonts w:ascii="Times New Roman" w:hAnsi="Times New Roman"/>
          <w:color w:val="000000"/>
          <w:szCs w:val="24"/>
        </w:rPr>
        <w:tab/>
      </w:r>
      <w:r>
        <w:rPr>
          <w:rFonts w:ascii="Times New Roman" w:hAnsi="Times New Roman"/>
          <w:caps/>
          <w:color w:val="000000"/>
          <w:szCs w:val="24"/>
        </w:rPr>
        <w:t>= $793,800.</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Total operating working capital</w:t>
      </w:r>
      <w:r>
        <w:rPr>
          <w:rFonts w:ascii="Times New Roman" w:hAnsi="Times New Roman"/>
          <w:color w:val="000000"/>
          <w:szCs w:val="24"/>
        </w:rPr>
        <w:tab/>
        <w:t>= NOWC + net fixed assets.</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Operating capital</w:t>
      </w:r>
      <w:r w:rsidR="006D01CE">
        <w:rPr>
          <w:rFonts w:ascii="Times New Roman" w:hAnsi="Times New Roman"/>
          <w:color w:val="000000"/>
          <w:szCs w:val="24"/>
        </w:rPr>
        <w:tab/>
      </w:r>
      <w:r>
        <w:rPr>
          <w:rFonts w:ascii="Times New Roman" w:hAnsi="Times New Roman"/>
          <w:caps/>
          <w:color w:val="000000"/>
          <w:szCs w:val="24"/>
        </w:rPr>
        <w:t>= $1,317,842 + $939,790</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aps/>
          <w:color w:val="000000"/>
          <w:szCs w:val="24"/>
        </w:rPr>
        <w:tab/>
      </w:r>
      <w:r>
        <w:rPr>
          <w:rFonts w:ascii="Times New Roman" w:hAnsi="Times New Roman"/>
          <w:caps/>
          <w:color w:val="000000"/>
          <w:szCs w:val="24"/>
        </w:rPr>
        <w:tab/>
      </w:r>
      <w:r>
        <w:rPr>
          <w:rFonts w:ascii="Times New Roman" w:hAnsi="Times New Roman"/>
          <w:caps/>
          <w:color w:val="000000"/>
          <w:szCs w:val="24"/>
        </w:rPr>
        <w:tab/>
        <w:t>= $2,257,632.</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Operating capital</w:t>
      </w:r>
      <w:r w:rsidR="006D01CE">
        <w:rPr>
          <w:rFonts w:ascii="Times New Roman" w:hAnsi="Times New Roman"/>
          <w:color w:val="000000"/>
          <w:szCs w:val="24"/>
        </w:rPr>
        <w:tab/>
      </w:r>
      <w:r>
        <w:rPr>
          <w:rFonts w:ascii="Times New Roman" w:hAnsi="Times New Roman"/>
          <w:caps/>
          <w:color w:val="000000"/>
          <w:szCs w:val="24"/>
        </w:rPr>
        <w:t>= $1,138,600.</w:t>
      </w:r>
    </w:p>
    <w:p w:rsidR="003F762D" w:rsidRDefault="003F762D" w:rsidP="00D917F3">
      <w:pPr>
        <w:widowControl/>
        <w:tabs>
          <w:tab w:val="left" w:pos="-1080"/>
          <w:tab w:val="left" w:pos="-720"/>
          <w:tab w:val="left" w:pos="1080"/>
          <w:tab w:val="left" w:pos="1890"/>
        </w:tabs>
        <w:ind w:left="1080"/>
        <w:jc w:val="both"/>
        <w:rPr>
          <w:rFonts w:ascii="Times New Roman" w:hAnsi="Times New Roman"/>
          <w:caps/>
          <w:szCs w:val="24"/>
        </w:rPr>
      </w:pPr>
    </w:p>
    <w:p w:rsidR="001D21F9" w:rsidRDefault="00D917F3" w:rsidP="00F77361">
      <w:pPr>
        <w:keepNext/>
        <w:keepLines/>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lastRenderedPageBreak/>
        <w:t>e</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r>
      <w:r w:rsidR="003F762D" w:rsidRPr="003F762D">
        <w:rPr>
          <w:rFonts w:ascii="Times New Roman" w:hAnsi="Times New Roman"/>
          <w:b/>
          <w:szCs w:val="24"/>
        </w:rPr>
        <w:t>What is Computron’s free cash flow (FCF)? What are Computron’s “net uses” of its FCF?</w:t>
      </w:r>
    </w:p>
    <w:p w:rsidR="001D21F9" w:rsidRDefault="001D21F9" w:rsidP="00F77361">
      <w:pPr>
        <w:keepNext/>
        <w:keepLines/>
        <w:widowControl/>
        <w:tabs>
          <w:tab w:val="left" w:pos="-1080"/>
          <w:tab w:val="left" w:pos="-720"/>
          <w:tab w:val="left" w:pos="0"/>
          <w:tab w:val="left" w:pos="720"/>
          <w:tab w:val="left" w:pos="1080"/>
        </w:tabs>
        <w:jc w:val="both"/>
        <w:rPr>
          <w:rFonts w:ascii="Times New Roman" w:hAnsi="Times New Roman"/>
          <w:b/>
          <w:szCs w:val="24"/>
        </w:rPr>
      </w:pPr>
    </w:p>
    <w:p w:rsidR="001D21F9" w:rsidRPr="003F762D" w:rsidRDefault="003F762D" w:rsidP="00F77361">
      <w:pPr>
        <w:keepNext/>
        <w:keepLines/>
        <w:widowControl/>
        <w:tabs>
          <w:tab w:val="left" w:pos="-1080"/>
          <w:tab w:val="left" w:pos="-720"/>
          <w:tab w:val="left" w:pos="0"/>
          <w:tab w:val="left" w:pos="720"/>
          <w:tab w:val="left" w:pos="1080"/>
          <w:tab w:val="left" w:pos="1620"/>
        </w:tabs>
        <w:ind w:left="1080" w:hanging="1080"/>
        <w:jc w:val="both"/>
        <w:rPr>
          <w:rFonts w:ascii="Times New Roman" w:hAnsi="Times New Roman"/>
          <w:b/>
          <w:szCs w:val="24"/>
        </w:rPr>
      </w:pPr>
      <w:r>
        <w:rPr>
          <w:rFonts w:ascii="Times New Roman" w:hAnsi="Times New Roman"/>
          <w:b/>
          <w:szCs w:val="24"/>
        </w:rPr>
        <w:t>Answer:</w:t>
      </w:r>
      <w:r>
        <w:rPr>
          <w:rFonts w:ascii="Times New Roman" w:hAnsi="Times New Roman"/>
          <w:b/>
          <w:szCs w:val="24"/>
        </w:rPr>
        <w:tab/>
      </w:r>
      <w:r w:rsidRPr="003F762D">
        <w:rPr>
          <w:rFonts w:ascii="Times New Roman" w:hAnsi="Times New Roman"/>
          <w:b/>
          <w:szCs w:val="24"/>
        </w:rPr>
        <w:t>FCF</w:t>
      </w:r>
      <w:r>
        <w:rPr>
          <w:rFonts w:ascii="Times New Roman" w:hAnsi="Times New Roman"/>
          <w:b/>
          <w:szCs w:val="24"/>
        </w:rPr>
        <w:tab/>
      </w:r>
      <w:r w:rsidRPr="003F762D">
        <w:rPr>
          <w:rFonts w:ascii="Times New Roman" w:hAnsi="Times New Roman"/>
          <w:b/>
          <w:szCs w:val="24"/>
        </w:rPr>
        <w:t>= NOPAT - Net investment in capital</w:t>
      </w:r>
      <w:r w:rsidDel="003F762D">
        <w:rPr>
          <w:rFonts w:ascii="Times New Roman" w:hAnsi="Times New Roman"/>
          <w:b/>
          <w:szCs w:val="24"/>
        </w:rPr>
        <w:t xml:space="preserve"> </w:t>
      </w:r>
    </w:p>
    <w:p w:rsidR="001D21F9" w:rsidRDefault="001D21F9" w:rsidP="00F77361">
      <w:pPr>
        <w:keepNext/>
        <w:keepLines/>
        <w:widowControl/>
        <w:tabs>
          <w:tab w:val="left" w:pos="-1080"/>
          <w:tab w:val="left" w:pos="-720"/>
          <w:tab w:val="left" w:pos="0"/>
          <w:tab w:val="left" w:pos="1620"/>
          <w:tab w:val="left" w:pos="1890"/>
        </w:tabs>
        <w:ind w:left="1080"/>
        <w:jc w:val="both"/>
        <w:rPr>
          <w:rFonts w:ascii="Times New Roman" w:hAnsi="Times New Roman"/>
          <w:caps/>
          <w:color w:val="000000"/>
          <w:szCs w:val="24"/>
        </w:rPr>
      </w:pPr>
      <w:r>
        <w:rPr>
          <w:rFonts w:ascii="Times New Roman" w:hAnsi="Times New Roman"/>
          <w:caps/>
          <w:color w:val="000000"/>
          <w:szCs w:val="24"/>
        </w:rPr>
        <w:tab/>
        <w:t>= $10,464 - ($2,257,632 - $1,138,600)</w:t>
      </w:r>
    </w:p>
    <w:p w:rsidR="001D21F9" w:rsidRDefault="001D21F9" w:rsidP="00F77361">
      <w:pPr>
        <w:keepNext/>
        <w:keepLines/>
        <w:widowControl/>
        <w:tabs>
          <w:tab w:val="left" w:pos="-1080"/>
          <w:tab w:val="left" w:pos="-720"/>
          <w:tab w:val="left" w:pos="0"/>
          <w:tab w:val="left" w:pos="1620"/>
          <w:tab w:val="left" w:pos="1890"/>
        </w:tabs>
        <w:ind w:left="1080"/>
        <w:jc w:val="both"/>
        <w:rPr>
          <w:rFonts w:ascii="Times New Roman" w:hAnsi="Times New Roman"/>
          <w:caps/>
          <w:color w:val="000000"/>
          <w:szCs w:val="24"/>
        </w:rPr>
      </w:pPr>
      <w:r>
        <w:rPr>
          <w:rFonts w:ascii="Times New Roman" w:hAnsi="Times New Roman"/>
          <w:caps/>
          <w:color w:val="000000"/>
          <w:szCs w:val="24"/>
        </w:rPr>
        <w:tab/>
        <w:t>= $10,464 - $1,119,032</w:t>
      </w:r>
    </w:p>
    <w:p w:rsidR="001D21F9" w:rsidRDefault="001D21F9" w:rsidP="00F77361">
      <w:pPr>
        <w:keepNext/>
        <w:keepLines/>
        <w:widowControl/>
        <w:tabs>
          <w:tab w:val="left" w:pos="-1080"/>
          <w:tab w:val="left" w:pos="-720"/>
          <w:tab w:val="left" w:pos="0"/>
          <w:tab w:val="left" w:pos="1620"/>
          <w:tab w:val="left" w:pos="1890"/>
        </w:tabs>
        <w:ind w:left="1080"/>
        <w:jc w:val="both"/>
        <w:rPr>
          <w:rFonts w:ascii="Times New Roman" w:hAnsi="Times New Roman"/>
          <w:caps/>
          <w:color w:val="000000"/>
          <w:szCs w:val="24"/>
        </w:rPr>
      </w:pPr>
      <w:r>
        <w:rPr>
          <w:rFonts w:ascii="Times New Roman" w:hAnsi="Times New Roman"/>
          <w:caps/>
          <w:color w:val="000000"/>
          <w:szCs w:val="24"/>
        </w:rPr>
        <w:tab/>
        <w:t>= -$1,108,568.</w:t>
      </w:r>
    </w:p>
    <w:p w:rsidR="001D21F9" w:rsidRDefault="001D21F9" w:rsidP="00F77361">
      <w:pPr>
        <w:keepNext/>
        <w:keepLines/>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CE25D6" w:rsidRDefault="00CE25D6" w:rsidP="00F77361">
      <w:pPr>
        <w:keepNext/>
        <w:keepLines/>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tbl>
      <w:tblPr>
        <w:tblW w:w="7020" w:type="dxa"/>
        <w:tblInd w:w="1275" w:type="dxa"/>
        <w:tblLook w:val="0000" w:firstRow="0" w:lastRow="0" w:firstColumn="0" w:lastColumn="0" w:noHBand="0" w:noVBand="0"/>
      </w:tblPr>
      <w:tblGrid>
        <w:gridCol w:w="2272"/>
        <w:gridCol w:w="1136"/>
        <w:gridCol w:w="1365"/>
        <w:gridCol w:w="2247"/>
      </w:tblGrid>
      <w:tr w:rsidR="00CE25D6" w:rsidRPr="00CE25D6" w:rsidTr="009E4A0D">
        <w:trPr>
          <w:trHeight w:val="255"/>
        </w:trPr>
        <w:tc>
          <w:tcPr>
            <w:tcW w:w="4773" w:type="dxa"/>
            <w:gridSpan w:val="3"/>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
                <w:bCs/>
                <w:snapToGrid/>
                <w:szCs w:val="24"/>
                <w:lang w:eastAsia="ja-JP"/>
              </w:rPr>
            </w:pPr>
            <w:r w:rsidRPr="00CE25D6">
              <w:rPr>
                <w:rFonts w:ascii="Times New Roman" w:eastAsia="MS Mincho" w:hAnsi="Times New Roman"/>
                <w:b/>
                <w:bCs/>
                <w:snapToGrid/>
                <w:szCs w:val="24"/>
                <w:lang w:eastAsia="ja-JP"/>
              </w:rPr>
              <w:t>Uses of FCF:</w:t>
            </w: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
                <w:bCs/>
                <w:snapToGrid/>
                <w:szCs w:val="24"/>
                <w:u w:val="single"/>
                <w:lang w:eastAsia="ja-JP"/>
              </w:rPr>
            </w:pPr>
            <w:r w:rsidRPr="00CE25D6">
              <w:rPr>
                <w:rFonts w:ascii="Times New Roman" w:eastAsia="MS Mincho" w:hAnsi="Times New Roman"/>
                <w:b/>
                <w:bCs/>
                <w:snapToGrid/>
                <w:szCs w:val="24"/>
                <w:u w:val="single"/>
                <w:lang w:eastAsia="ja-JP"/>
              </w:rPr>
              <w:t>201</w:t>
            </w:r>
            <w:r w:rsidR="0036501E">
              <w:rPr>
                <w:rFonts w:ascii="Times New Roman" w:eastAsia="MS Mincho" w:hAnsi="Times New Roman"/>
                <w:b/>
                <w:bCs/>
                <w:snapToGrid/>
                <w:szCs w:val="24"/>
                <w:u w:val="single"/>
                <w:lang w:eastAsia="ja-JP"/>
              </w:rPr>
              <w:t>5</w:t>
            </w:r>
          </w:p>
        </w:tc>
      </w:tr>
      <w:tr w:rsidR="00CE25D6" w:rsidRPr="00CE25D6" w:rsidTr="00CE25D6">
        <w:trPr>
          <w:trHeight w:val="255"/>
        </w:trPr>
        <w:tc>
          <w:tcPr>
            <w:tcW w:w="3408" w:type="dxa"/>
            <w:gridSpan w:val="2"/>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After-tax interest payment =</w:t>
            </w: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$105,600</w:t>
            </w:r>
          </w:p>
        </w:tc>
      </w:tr>
      <w:tr w:rsidR="00CE25D6" w:rsidRPr="00CE25D6" w:rsidTr="00CE25D6">
        <w:trPr>
          <w:trHeight w:val="255"/>
        </w:trPr>
        <w:tc>
          <w:tcPr>
            <w:tcW w:w="3408" w:type="dxa"/>
            <w:gridSpan w:val="2"/>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Reduction (increase) in debt =</w:t>
            </w: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−$1,196,568</w:t>
            </w:r>
          </w:p>
        </w:tc>
      </w:tr>
      <w:tr w:rsidR="00CE25D6" w:rsidRPr="00CE25D6" w:rsidTr="009E4A0D">
        <w:trPr>
          <w:trHeight w:val="255"/>
        </w:trPr>
        <w:tc>
          <w:tcPr>
            <w:tcW w:w="3408" w:type="dxa"/>
            <w:gridSpan w:val="2"/>
            <w:tcBorders>
              <w:top w:val="nil"/>
              <w:left w:val="nil"/>
              <w:bottom w:val="nil"/>
              <w:right w:val="nil"/>
            </w:tcBorders>
            <w:shd w:val="clear" w:color="auto" w:fill="auto"/>
            <w:noWrap/>
            <w:vAlign w:val="bottom"/>
          </w:tcPr>
          <w:p w:rsidR="00CE25D6" w:rsidRPr="00CE25D6" w:rsidRDefault="00CE25D6" w:rsidP="00F77361">
            <w:pPr>
              <w:keepNext/>
              <w:keepLines/>
              <w:widowControl/>
              <w:jc w:val="center"/>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Payment of dividends =</w:t>
            </w: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$11,000</w:t>
            </w:r>
          </w:p>
        </w:tc>
      </w:tr>
      <w:tr w:rsidR="00CE25D6" w:rsidRPr="00CE25D6" w:rsidTr="00CE25D6">
        <w:trPr>
          <w:trHeight w:val="255"/>
        </w:trPr>
        <w:tc>
          <w:tcPr>
            <w:tcW w:w="3408" w:type="dxa"/>
            <w:gridSpan w:val="2"/>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Repurchase (Issue) stock =</w:t>
            </w: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$0</w:t>
            </w:r>
          </w:p>
        </w:tc>
      </w:tr>
      <w:tr w:rsidR="00CE25D6" w:rsidRPr="00CE25D6" w:rsidTr="00CE25D6">
        <w:trPr>
          <w:trHeight w:val="255"/>
        </w:trPr>
        <w:tc>
          <w:tcPr>
            <w:tcW w:w="4773" w:type="dxa"/>
            <w:gridSpan w:val="3"/>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u w:val="single"/>
                <w:lang w:eastAsia="ja-JP"/>
              </w:rPr>
            </w:pPr>
            <w:r w:rsidRPr="00CE25D6">
              <w:rPr>
                <w:rFonts w:ascii="Times New Roman" w:eastAsia="MS Mincho" w:hAnsi="Times New Roman"/>
                <w:bCs/>
                <w:snapToGrid/>
                <w:szCs w:val="24"/>
                <w:u w:val="single"/>
                <w:lang w:eastAsia="ja-JP"/>
              </w:rPr>
              <w:t>Purchase (</w:t>
            </w:r>
            <w:smartTag w:uri="urn:schemas-microsoft-com:office:smarttags" w:element="City">
              <w:smartTag w:uri="urn:schemas-microsoft-com:office:smarttags" w:element="place">
                <w:r w:rsidRPr="00CE25D6">
                  <w:rPr>
                    <w:rFonts w:ascii="Times New Roman" w:eastAsia="MS Mincho" w:hAnsi="Times New Roman"/>
                    <w:bCs/>
                    <w:snapToGrid/>
                    <w:szCs w:val="24"/>
                    <w:u w:val="single"/>
                    <w:lang w:eastAsia="ja-JP"/>
                  </w:rPr>
                  <w:t>Sale</w:t>
                </w:r>
              </w:smartTag>
            </w:smartTag>
            <w:r w:rsidRPr="00CE25D6">
              <w:rPr>
                <w:rFonts w:ascii="Times New Roman" w:eastAsia="MS Mincho" w:hAnsi="Times New Roman"/>
                <w:bCs/>
                <w:snapToGrid/>
                <w:szCs w:val="24"/>
                <w:u w:val="single"/>
                <w:lang w:eastAsia="ja-JP"/>
              </w:rPr>
              <w:t>) of short-term investments =</w:t>
            </w: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u w:val="single"/>
                <w:lang w:eastAsia="ja-JP"/>
              </w:rPr>
            </w:pPr>
            <w:r w:rsidRPr="00CE25D6">
              <w:rPr>
                <w:rFonts w:ascii="Times New Roman" w:eastAsia="MS Mincho" w:hAnsi="Times New Roman"/>
                <w:bCs/>
                <w:snapToGrid/>
                <w:szCs w:val="24"/>
                <w:lang w:eastAsia="ja-JP"/>
              </w:rPr>
              <w:t>−</w:t>
            </w:r>
            <w:r w:rsidRPr="00CE25D6">
              <w:rPr>
                <w:rFonts w:ascii="Times New Roman" w:eastAsia="MS Mincho" w:hAnsi="Times New Roman"/>
                <w:bCs/>
                <w:snapToGrid/>
                <w:szCs w:val="24"/>
                <w:u w:val="single"/>
                <w:lang w:eastAsia="ja-JP"/>
              </w:rPr>
              <w:t>$28,600</w:t>
            </w:r>
          </w:p>
        </w:tc>
      </w:tr>
      <w:tr w:rsidR="00CE25D6" w:rsidRPr="00CE25D6" w:rsidTr="00CE25D6">
        <w:trPr>
          <w:trHeight w:val="255"/>
        </w:trPr>
        <w:tc>
          <w:tcPr>
            <w:tcW w:w="2272"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Total uses of FCF =</w:t>
            </w:r>
          </w:p>
        </w:tc>
        <w:tc>
          <w:tcPr>
            <w:tcW w:w="1136" w:type="dxa"/>
            <w:tcBorders>
              <w:top w:val="nil"/>
              <w:left w:val="nil"/>
              <w:bottom w:val="nil"/>
              <w:right w:val="nil"/>
            </w:tcBorders>
            <w:shd w:val="clear" w:color="auto" w:fill="auto"/>
            <w:noWrap/>
            <w:vAlign w:val="bottom"/>
          </w:tcPr>
          <w:p w:rsidR="00CE25D6" w:rsidRPr="00CE25D6" w:rsidRDefault="00CE25D6" w:rsidP="00F77361">
            <w:pPr>
              <w:keepNext/>
              <w:keepLines/>
              <w:widowControl/>
              <w:jc w:val="center"/>
              <w:rPr>
                <w:rFonts w:ascii="Times New Roman" w:eastAsia="MS Mincho" w:hAnsi="Times New Roman"/>
                <w:bCs/>
                <w:snapToGrid/>
                <w:szCs w:val="24"/>
                <w:lang w:eastAsia="ja-JP"/>
              </w:rPr>
            </w:pP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−$1,108,568</w:t>
            </w:r>
          </w:p>
        </w:tc>
      </w:tr>
    </w:tbl>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f</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r>
      <w:ins w:id="84" w:author="Mike Ehrhardt" w:date="2015-02-13T15:27:00Z">
        <w:r w:rsidR="00DA2F4C" w:rsidRPr="00DA2F4C">
          <w:rPr>
            <w:rFonts w:ascii="Times New Roman" w:hAnsi="Times New Roman"/>
            <w:b/>
            <w:szCs w:val="24"/>
          </w:rPr>
          <w:t>Calculate Computron’s return on invested capital (ROIC). Computron has a 10% cost of capital (WACC). What caused the decline in the ROIC? Was it due to operating profitability or capital utilization? Do you think Computron’s growth added value?</w:t>
        </w:r>
      </w:ins>
      <w:del w:id="85" w:author="Mike Ehrhardt" w:date="2015-02-13T15:27:00Z">
        <w:r w:rsidR="001D21F9" w:rsidDel="00DA2F4C">
          <w:rPr>
            <w:rFonts w:ascii="Times New Roman" w:hAnsi="Times New Roman"/>
            <w:b/>
            <w:szCs w:val="24"/>
          </w:rPr>
          <w:delText>Calculate Computron’s return on invested capital.  Computron has a 10% cost of capital (WACC).  Do you think Computron’s growth added value?</w:delText>
        </w:r>
      </w:del>
    </w:p>
    <w:p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caps/>
          <w:color w:val="000000"/>
          <w:szCs w:val="24"/>
        </w:rPr>
        <w:t>ROIC = NOPAT / Total NET operating capital</w:t>
      </w:r>
      <w:r>
        <w:rPr>
          <w:rFonts w:ascii="Times New Roman" w:hAnsi="Times New Roman"/>
          <w:b/>
          <w:bCs/>
          <w:caps/>
          <w:szCs w:val="24"/>
        </w:rPr>
        <w:t>.</w:t>
      </w:r>
    </w:p>
    <w:p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p>
    <w:p w:rsidR="00521C45" w:rsidRPr="00C36AB6" w:rsidRDefault="00521C45" w:rsidP="00521C45">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ROIC</w:t>
      </w:r>
      <w:r w:rsidR="00521C45">
        <w:rPr>
          <w:rFonts w:ascii="Times New Roman" w:hAnsi="Times New Roman"/>
          <w:caps/>
          <w:color w:val="000000"/>
          <w:szCs w:val="24"/>
        </w:rPr>
        <w:tab/>
      </w:r>
      <w:r w:rsidR="001A7B34">
        <w:rPr>
          <w:rFonts w:ascii="Times New Roman" w:hAnsi="Times New Roman"/>
          <w:caps/>
          <w:color w:val="000000"/>
          <w:szCs w:val="24"/>
          <w:vertAlign w:val="subscript"/>
        </w:rPr>
        <w:t xml:space="preserve"> </w:t>
      </w:r>
      <w:r>
        <w:rPr>
          <w:rFonts w:ascii="Times New Roman" w:hAnsi="Times New Roman"/>
          <w:caps/>
          <w:color w:val="000000"/>
          <w:szCs w:val="24"/>
        </w:rPr>
        <w:t>= $10,464 / $2,257,632</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ab/>
        <w:t>= 0.5%.</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p>
    <w:p w:rsidR="00521C45" w:rsidRPr="00C36AB6" w:rsidRDefault="00521C45" w:rsidP="00521C45">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ROIC</w:t>
      </w:r>
      <w:r w:rsidR="00521C45">
        <w:rPr>
          <w:rFonts w:ascii="Times New Roman" w:hAnsi="Times New Roman"/>
          <w:caps/>
          <w:color w:val="000000"/>
          <w:szCs w:val="24"/>
        </w:rPr>
        <w:tab/>
      </w:r>
      <w:r>
        <w:rPr>
          <w:rFonts w:ascii="Times New Roman" w:hAnsi="Times New Roman"/>
          <w:caps/>
          <w:color w:val="000000"/>
          <w:szCs w:val="24"/>
        </w:rPr>
        <w:t>= 11.0%.</w:t>
      </w:r>
    </w:p>
    <w:p w:rsidR="001D21F9" w:rsidRDefault="001D21F9" w:rsidP="00D917F3">
      <w:pPr>
        <w:widowControl/>
        <w:tabs>
          <w:tab w:val="left" w:pos="-1080"/>
          <w:tab w:val="left" w:pos="-720"/>
          <w:tab w:val="left" w:pos="1890"/>
          <w:tab w:val="left" w:pos="2250"/>
        </w:tabs>
        <w:ind w:left="1080"/>
        <w:jc w:val="both"/>
        <w:outlineLvl w:val="0"/>
        <w:rPr>
          <w:ins w:id="86" w:author="Mike Ehrhardt" w:date="2015-02-13T15:34:00Z"/>
          <w:rFonts w:ascii="Times New Roman" w:hAnsi="Times New Roman"/>
          <w:caps/>
          <w:color w:val="000000"/>
          <w:szCs w:val="24"/>
        </w:rPr>
      </w:pPr>
    </w:p>
    <w:p w:rsidR="00DA2F4C" w:rsidRPr="00C36AB6" w:rsidRDefault="00DA2F4C" w:rsidP="00DA2F4C">
      <w:pPr>
        <w:keepNext/>
        <w:keepLines/>
        <w:tabs>
          <w:tab w:val="left" w:pos="-1080"/>
          <w:tab w:val="left" w:pos="-720"/>
          <w:tab w:val="left" w:pos="0"/>
          <w:tab w:val="left" w:pos="1890"/>
        </w:tabs>
        <w:ind w:left="1080"/>
        <w:jc w:val="both"/>
        <w:rPr>
          <w:ins w:id="87" w:author="Mike Ehrhardt" w:date="2015-02-13T15:34:00Z"/>
          <w:rFonts w:ascii="Times New Roman" w:hAnsi="Times New Roman"/>
          <w:color w:val="000000"/>
          <w:szCs w:val="24"/>
        </w:rPr>
      </w:pPr>
      <w:ins w:id="88" w:author="Mike Ehrhardt" w:date="2015-02-13T15:34:00Z">
        <w:r>
          <w:rPr>
            <w:rFonts w:ascii="Times New Roman" w:hAnsi="Times New Roman"/>
            <w:color w:val="000000"/>
            <w:szCs w:val="24"/>
          </w:rPr>
          <w:t>Current year:</w:t>
        </w:r>
      </w:ins>
    </w:p>
    <w:p w:rsidR="00DA2F4C" w:rsidRDefault="00DA2F4C" w:rsidP="00DA2F4C">
      <w:pPr>
        <w:widowControl/>
        <w:tabs>
          <w:tab w:val="left" w:pos="-1080"/>
          <w:tab w:val="left" w:pos="-720"/>
          <w:tab w:val="left" w:pos="1890"/>
          <w:tab w:val="left" w:pos="2250"/>
        </w:tabs>
        <w:ind w:left="1080"/>
        <w:jc w:val="both"/>
        <w:outlineLvl w:val="0"/>
        <w:rPr>
          <w:ins w:id="89" w:author="Mike Ehrhardt" w:date="2015-02-13T15:34:00Z"/>
          <w:rFonts w:ascii="Times New Roman" w:hAnsi="Times New Roman"/>
          <w:caps/>
          <w:color w:val="000000"/>
          <w:szCs w:val="24"/>
        </w:rPr>
      </w:pPr>
      <w:ins w:id="90" w:author="Mike Ehrhardt" w:date="2015-02-13T15:35:00Z">
        <w:r>
          <w:rPr>
            <w:rFonts w:ascii="Times New Roman" w:hAnsi="Times New Roman"/>
            <w:caps/>
            <w:color w:val="000000"/>
            <w:szCs w:val="24"/>
          </w:rPr>
          <w:t>OP</w:t>
        </w:r>
      </w:ins>
      <w:ins w:id="91" w:author="Mike Ehrhardt" w:date="2015-02-13T15:34:00Z">
        <w:r>
          <w:rPr>
            <w:rFonts w:ascii="Times New Roman" w:hAnsi="Times New Roman"/>
            <w:caps/>
            <w:color w:val="000000"/>
            <w:szCs w:val="24"/>
          </w:rPr>
          <w:tab/>
        </w:r>
        <w:r>
          <w:rPr>
            <w:rFonts w:ascii="Times New Roman" w:hAnsi="Times New Roman"/>
            <w:caps/>
            <w:color w:val="000000"/>
            <w:szCs w:val="24"/>
            <w:vertAlign w:val="subscript"/>
          </w:rPr>
          <w:t xml:space="preserve"> </w:t>
        </w:r>
        <w:r>
          <w:rPr>
            <w:rFonts w:ascii="Times New Roman" w:hAnsi="Times New Roman"/>
            <w:caps/>
            <w:color w:val="000000"/>
            <w:szCs w:val="24"/>
          </w:rPr>
          <w:t>= $10,464 / $</w:t>
        </w:r>
      </w:ins>
      <w:ins w:id="92" w:author="Mike Ehrhardt" w:date="2015-02-13T15:35:00Z">
        <w:r w:rsidRPr="00DA2F4C">
          <w:rPr>
            <w:rFonts w:ascii="Times New Roman" w:hAnsi="Times New Roman"/>
            <w:caps/>
            <w:color w:val="000000"/>
            <w:szCs w:val="24"/>
          </w:rPr>
          <w:t>5,834,400</w:t>
        </w:r>
      </w:ins>
    </w:p>
    <w:p w:rsidR="00DA2F4C" w:rsidRDefault="00DA2F4C" w:rsidP="00DA2F4C">
      <w:pPr>
        <w:widowControl/>
        <w:tabs>
          <w:tab w:val="left" w:pos="-1080"/>
          <w:tab w:val="left" w:pos="-720"/>
          <w:tab w:val="left" w:pos="1890"/>
          <w:tab w:val="left" w:pos="2250"/>
        </w:tabs>
        <w:ind w:left="1080"/>
        <w:jc w:val="both"/>
        <w:outlineLvl w:val="0"/>
        <w:rPr>
          <w:ins w:id="93" w:author="Mike Ehrhardt" w:date="2015-02-13T15:34:00Z"/>
          <w:rFonts w:ascii="Times New Roman" w:hAnsi="Times New Roman"/>
          <w:caps/>
          <w:color w:val="000000"/>
          <w:szCs w:val="24"/>
        </w:rPr>
      </w:pPr>
      <w:ins w:id="94" w:author="Mike Ehrhardt" w:date="2015-02-13T15:34:00Z">
        <w:r>
          <w:rPr>
            <w:rFonts w:ascii="Times New Roman" w:hAnsi="Times New Roman"/>
            <w:caps/>
            <w:color w:val="000000"/>
            <w:szCs w:val="24"/>
          </w:rPr>
          <w:tab/>
          <w:t>= 0.</w:t>
        </w:r>
      </w:ins>
      <w:ins w:id="95" w:author="Mike Ehrhardt" w:date="2015-02-13T15:36:00Z">
        <w:r w:rsidR="00437341">
          <w:rPr>
            <w:rFonts w:ascii="Times New Roman" w:hAnsi="Times New Roman"/>
            <w:caps/>
            <w:color w:val="000000"/>
            <w:szCs w:val="24"/>
          </w:rPr>
          <w:t>18</w:t>
        </w:r>
      </w:ins>
      <w:ins w:id="96" w:author="Mike Ehrhardt" w:date="2015-02-13T15:34:00Z">
        <w:r>
          <w:rPr>
            <w:rFonts w:ascii="Times New Roman" w:hAnsi="Times New Roman"/>
            <w:caps/>
            <w:color w:val="000000"/>
            <w:szCs w:val="24"/>
          </w:rPr>
          <w:t>%.</w:t>
        </w:r>
      </w:ins>
    </w:p>
    <w:p w:rsidR="00DA2F4C" w:rsidRDefault="00DA2F4C" w:rsidP="00DA2F4C">
      <w:pPr>
        <w:widowControl/>
        <w:tabs>
          <w:tab w:val="left" w:pos="-1080"/>
          <w:tab w:val="left" w:pos="-720"/>
          <w:tab w:val="left" w:pos="1890"/>
          <w:tab w:val="left" w:pos="2250"/>
        </w:tabs>
        <w:ind w:left="1080"/>
        <w:jc w:val="both"/>
        <w:outlineLvl w:val="0"/>
        <w:rPr>
          <w:ins w:id="97" w:author="Mike Ehrhardt" w:date="2015-02-13T15:34:00Z"/>
          <w:rFonts w:ascii="Times New Roman" w:hAnsi="Times New Roman"/>
          <w:caps/>
          <w:color w:val="000000"/>
          <w:szCs w:val="24"/>
        </w:rPr>
      </w:pPr>
    </w:p>
    <w:p w:rsidR="00DA2F4C" w:rsidRPr="00C36AB6" w:rsidRDefault="00DA2F4C" w:rsidP="00DA2F4C">
      <w:pPr>
        <w:keepNext/>
        <w:keepLines/>
        <w:tabs>
          <w:tab w:val="left" w:pos="-1080"/>
          <w:tab w:val="left" w:pos="-720"/>
          <w:tab w:val="left" w:pos="0"/>
          <w:tab w:val="left" w:pos="1890"/>
        </w:tabs>
        <w:ind w:left="1080"/>
        <w:jc w:val="both"/>
        <w:rPr>
          <w:ins w:id="98" w:author="Mike Ehrhardt" w:date="2015-02-13T15:34:00Z"/>
          <w:rFonts w:ascii="Times New Roman" w:hAnsi="Times New Roman"/>
          <w:color w:val="000000"/>
          <w:szCs w:val="24"/>
        </w:rPr>
      </w:pPr>
      <w:ins w:id="99" w:author="Mike Ehrhardt" w:date="2015-02-13T15:34:00Z">
        <w:r>
          <w:rPr>
            <w:rFonts w:ascii="Times New Roman" w:hAnsi="Times New Roman"/>
            <w:color w:val="000000"/>
            <w:szCs w:val="24"/>
          </w:rPr>
          <w:t>Previous year:</w:t>
        </w:r>
      </w:ins>
    </w:p>
    <w:p w:rsidR="00DA2F4C" w:rsidRDefault="00DA2F4C" w:rsidP="00DA2F4C">
      <w:pPr>
        <w:widowControl/>
        <w:tabs>
          <w:tab w:val="left" w:pos="-1080"/>
          <w:tab w:val="left" w:pos="-720"/>
          <w:tab w:val="left" w:pos="1890"/>
          <w:tab w:val="left" w:pos="2250"/>
        </w:tabs>
        <w:ind w:left="1080"/>
        <w:jc w:val="both"/>
        <w:outlineLvl w:val="0"/>
        <w:rPr>
          <w:ins w:id="100" w:author="Mike Ehrhardt" w:date="2015-02-13T15:34:00Z"/>
          <w:rFonts w:ascii="Times New Roman" w:hAnsi="Times New Roman"/>
          <w:caps/>
          <w:color w:val="000000"/>
          <w:szCs w:val="24"/>
        </w:rPr>
      </w:pPr>
      <w:ins w:id="101" w:author="Mike Ehrhardt" w:date="2015-02-13T15:35:00Z">
        <w:r>
          <w:rPr>
            <w:rFonts w:ascii="Times New Roman" w:hAnsi="Times New Roman"/>
            <w:caps/>
            <w:color w:val="000000"/>
            <w:szCs w:val="24"/>
          </w:rPr>
          <w:t>OP</w:t>
        </w:r>
      </w:ins>
      <w:ins w:id="102" w:author="Mike Ehrhardt" w:date="2015-02-13T15:34:00Z">
        <w:r>
          <w:rPr>
            <w:rFonts w:ascii="Times New Roman" w:hAnsi="Times New Roman"/>
            <w:caps/>
            <w:color w:val="000000"/>
            <w:szCs w:val="24"/>
          </w:rPr>
          <w:tab/>
          <w:t xml:space="preserve">= </w:t>
        </w:r>
      </w:ins>
      <w:ins w:id="103" w:author="Mike Ehrhardt" w:date="2015-02-13T15:37:00Z">
        <w:r w:rsidR="00437341">
          <w:rPr>
            <w:rFonts w:ascii="Times New Roman" w:hAnsi="Times New Roman"/>
            <w:caps/>
            <w:color w:val="000000"/>
            <w:szCs w:val="24"/>
          </w:rPr>
          <w:t>2.15</w:t>
        </w:r>
      </w:ins>
      <w:ins w:id="104" w:author="Mike Ehrhardt" w:date="2015-02-13T15:34:00Z">
        <w:r>
          <w:rPr>
            <w:rFonts w:ascii="Times New Roman" w:hAnsi="Times New Roman"/>
            <w:caps/>
            <w:color w:val="000000"/>
            <w:szCs w:val="24"/>
          </w:rPr>
          <w:t>%.</w:t>
        </w:r>
      </w:ins>
    </w:p>
    <w:p w:rsidR="00DA2F4C" w:rsidRDefault="00DA2F4C" w:rsidP="00D917F3">
      <w:pPr>
        <w:widowControl/>
        <w:tabs>
          <w:tab w:val="left" w:pos="-1080"/>
          <w:tab w:val="left" w:pos="-720"/>
          <w:tab w:val="left" w:pos="1890"/>
          <w:tab w:val="left" w:pos="2250"/>
        </w:tabs>
        <w:ind w:left="1080"/>
        <w:jc w:val="both"/>
        <w:outlineLvl w:val="0"/>
        <w:rPr>
          <w:ins w:id="105" w:author="Mike Ehrhardt" w:date="2015-02-13T15:34:00Z"/>
          <w:rFonts w:ascii="Times New Roman" w:hAnsi="Times New Roman"/>
          <w:caps/>
          <w:color w:val="000000"/>
          <w:szCs w:val="24"/>
        </w:rPr>
      </w:pPr>
    </w:p>
    <w:p w:rsidR="00437341" w:rsidRPr="00C36AB6" w:rsidRDefault="00437341" w:rsidP="00437341">
      <w:pPr>
        <w:keepNext/>
        <w:keepLines/>
        <w:tabs>
          <w:tab w:val="left" w:pos="-1080"/>
          <w:tab w:val="left" w:pos="-720"/>
          <w:tab w:val="left" w:pos="0"/>
          <w:tab w:val="left" w:pos="1890"/>
        </w:tabs>
        <w:ind w:left="1080"/>
        <w:jc w:val="both"/>
        <w:rPr>
          <w:ins w:id="106" w:author="Mike Ehrhardt" w:date="2015-02-13T15:37:00Z"/>
          <w:rFonts w:ascii="Times New Roman" w:hAnsi="Times New Roman"/>
          <w:color w:val="000000"/>
          <w:szCs w:val="24"/>
        </w:rPr>
      </w:pPr>
      <w:ins w:id="107" w:author="Mike Ehrhardt" w:date="2015-02-13T15:37:00Z">
        <w:r>
          <w:rPr>
            <w:rFonts w:ascii="Times New Roman" w:hAnsi="Times New Roman"/>
            <w:color w:val="000000"/>
            <w:szCs w:val="24"/>
          </w:rPr>
          <w:t>Current year:</w:t>
        </w:r>
      </w:ins>
    </w:p>
    <w:p w:rsidR="00437341" w:rsidRDefault="00437341" w:rsidP="00437341">
      <w:pPr>
        <w:widowControl/>
        <w:tabs>
          <w:tab w:val="left" w:pos="-1080"/>
          <w:tab w:val="left" w:pos="-720"/>
          <w:tab w:val="left" w:pos="1890"/>
          <w:tab w:val="left" w:pos="2250"/>
        </w:tabs>
        <w:ind w:left="1080"/>
        <w:jc w:val="both"/>
        <w:outlineLvl w:val="0"/>
        <w:rPr>
          <w:ins w:id="108" w:author="Mike Ehrhardt" w:date="2015-02-13T15:37:00Z"/>
          <w:rFonts w:ascii="Times New Roman" w:hAnsi="Times New Roman"/>
          <w:caps/>
          <w:color w:val="000000"/>
          <w:szCs w:val="24"/>
        </w:rPr>
      </w:pPr>
      <w:ins w:id="109" w:author="Mike Ehrhardt" w:date="2015-02-13T15:37:00Z">
        <w:r>
          <w:rPr>
            <w:rFonts w:ascii="Times New Roman" w:hAnsi="Times New Roman"/>
            <w:caps/>
            <w:color w:val="000000"/>
            <w:szCs w:val="24"/>
          </w:rPr>
          <w:t>CR</w:t>
        </w:r>
        <w:r>
          <w:rPr>
            <w:rFonts w:ascii="Times New Roman" w:hAnsi="Times New Roman"/>
            <w:caps/>
            <w:color w:val="000000"/>
            <w:szCs w:val="24"/>
          </w:rPr>
          <w:tab/>
        </w:r>
        <w:r>
          <w:rPr>
            <w:rFonts w:ascii="Times New Roman" w:hAnsi="Times New Roman"/>
            <w:caps/>
            <w:color w:val="000000"/>
            <w:szCs w:val="24"/>
            <w:vertAlign w:val="subscript"/>
          </w:rPr>
          <w:t xml:space="preserve"> </w:t>
        </w:r>
        <w:r>
          <w:rPr>
            <w:rFonts w:ascii="Times New Roman" w:hAnsi="Times New Roman"/>
            <w:caps/>
            <w:color w:val="000000"/>
            <w:szCs w:val="24"/>
          </w:rPr>
          <w:t>= $</w:t>
        </w:r>
      </w:ins>
      <w:ins w:id="110" w:author="Mike Ehrhardt" w:date="2015-02-13T15:38:00Z">
        <w:r w:rsidRPr="00437341">
          <w:rPr>
            <w:rFonts w:ascii="Times New Roman" w:hAnsi="Times New Roman"/>
            <w:caps/>
            <w:color w:val="000000"/>
            <w:szCs w:val="24"/>
          </w:rPr>
          <w:t>2,257,632</w:t>
        </w:r>
        <w:r>
          <w:rPr>
            <w:rFonts w:ascii="Times New Roman" w:hAnsi="Times New Roman"/>
            <w:caps/>
            <w:color w:val="000000"/>
            <w:szCs w:val="24"/>
          </w:rPr>
          <w:t xml:space="preserve"> </w:t>
        </w:r>
      </w:ins>
      <w:ins w:id="111" w:author="Mike Ehrhardt" w:date="2015-02-13T15:37:00Z">
        <w:r>
          <w:rPr>
            <w:rFonts w:ascii="Times New Roman" w:hAnsi="Times New Roman"/>
            <w:caps/>
            <w:color w:val="000000"/>
            <w:szCs w:val="24"/>
          </w:rPr>
          <w:t>/ $</w:t>
        </w:r>
        <w:r w:rsidRPr="00DA2F4C">
          <w:rPr>
            <w:rFonts w:ascii="Times New Roman" w:hAnsi="Times New Roman"/>
            <w:caps/>
            <w:color w:val="000000"/>
            <w:szCs w:val="24"/>
          </w:rPr>
          <w:t>5,834,400</w:t>
        </w:r>
      </w:ins>
    </w:p>
    <w:p w:rsidR="00437341" w:rsidRDefault="00437341" w:rsidP="00437341">
      <w:pPr>
        <w:widowControl/>
        <w:tabs>
          <w:tab w:val="left" w:pos="-1080"/>
          <w:tab w:val="left" w:pos="-720"/>
          <w:tab w:val="left" w:pos="1890"/>
          <w:tab w:val="left" w:pos="2250"/>
        </w:tabs>
        <w:ind w:left="1080"/>
        <w:jc w:val="both"/>
        <w:outlineLvl w:val="0"/>
        <w:rPr>
          <w:ins w:id="112" w:author="Mike Ehrhardt" w:date="2015-02-13T15:37:00Z"/>
          <w:rFonts w:ascii="Times New Roman" w:hAnsi="Times New Roman"/>
          <w:caps/>
          <w:color w:val="000000"/>
          <w:szCs w:val="24"/>
        </w:rPr>
      </w:pPr>
      <w:ins w:id="113" w:author="Mike Ehrhardt" w:date="2015-02-13T15:37:00Z">
        <w:r>
          <w:rPr>
            <w:rFonts w:ascii="Times New Roman" w:hAnsi="Times New Roman"/>
            <w:caps/>
            <w:color w:val="000000"/>
            <w:szCs w:val="24"/>
          </w:rPr>
          <w:tab/>
          <w:t xml:space="preserve">= </w:t>
        </w:r>
      </w:ins>
      <w:ins w:id="114" w:author="Mike Ehrhardt" w:date="2015-02-13T15:38:00Z">
        <w:r>
          <w:rPr>
            <w:rFonts w:ascii="Times New Roman" w:hAnsi="Times New Roman"/>
            <w:caps/>
            <w:color w:val="000000"/>
            <w:szCs w:val="24"/>
          </w:rPr>
          <w:t>38.7</w:t>
        </w:r>
      </w:ins>
      <w:ins w:id="115" w:author="Mike Ehrhardt" w:date="2015-02-13T15:37:00Z">
        <w:r>
          <w:rPr>
            <w:rFonts w:ascii="Times New Roman" w:hAnsi="Times New Roman"/>
            <w:caps/>
            <w:color w:val="000000"/>
            <w:szCs w:val="24"/>
          </w:rPr>
          <w:t>%.</w:t>
        </w:r>
      </w:ins>
    </w:p>
    <w:p w:rsidR="00437341" w:rsidRDefault="00437341" w:rsidP="00437341">
      <w:pPr>
        <w:widowControl/>
        <w:tabs>
          <w:tab w:val="left" w:pos="-1080"/>
          <w:tab w:val="left" w:pos="-720"/>
          <w:tab w:val="left" w:pos="1890"/>
          <w:tab w:val="left" w:pos="2250"/>
        </w:tabs>
        <w:ind w:left="1080"/>
        <w:jc w:val="both"/>
        <w:outlineLvl w:val="0"/>
        <w:rPr>
          <w:ins w:id="116" w:author="Mike Ehrhardt" w:date="2015-02-13T15:37:00Z"/>
          <w:rFonts w:ascii="Times New Roman" w:hAnsi="Times New Roman"/>
          <w:caps/>
          <w:color w:val="000000"/>
          <w:szCs w:val="24"/>
        </w:rPr>
      </w:pPr>
    </w:p>
    <w:p w:rsidR="00437341" w:rsidRPr="00C36AB6" w:rsidRDefault="00437341" w:rsidP="00437341">
      <w:pPr>
        <w:keepNext/>
        <w:keepLines/>
        <w:tabs>
          <w:tab w:val="left" w:pos="-1080"/>
          <w:tab w:val="left" w:pos="-720"/>
          <w:tab w:val="left" w:pos="0"/>
          <w:tab w:val="left" w:pos="1890"/>
        </w:tabs>
        <w:ind w:left="1080"/>
        <w:jc w:val="both"/>
        <w:rPr>
          <w:ins w:id="117" w:author="Mike Ehrhardt" w:date="2015-02-13T15:37:00Z"/>
          <w:rFonts w:ascii="Times New Roman" w:hAnsi="Times New Roman"/>
          <w:color w:val="000000"/>
          <w:szCs w:val="24"/>
        </w:rPr>
      </w:pPr>
      <w:ins w:id="118" w:author="Mike Ehrhardt" w:date="2015-02-13T15:37:00Z">
        <w:r>
          <w:rPr>
            <w:rFonts w:ascii="Times New Roman" w:hAnsi="Times New Roman"/>
            <w:color w:val="000000"/>
            <w:szCs w:val="24"/>
          </w:rPr>
          <w:lastRenderedPageBreak/>
          <w:t>Previous year:</w:t>
        </w:r>
      </w:ins>
    </w:p>
    <w:p w:rsidR="00437341" w:rsidRDefault="00437341" w:rsidP="00437341">
      <w:pPr>
        <w:widowControl/>
        <w:tabs>
          <w:tab w:val="left" w:pos="-1080"/>
          <w:tab w:val="left" w:pos="-720"/>
          <w:tab w:val="left" w:pos="1890"/>
          <w:tab w:val="left" w:pos="2250"/>
        </w:tabs>
        <w:ind w:left="1080"/>
        <w:jc w:val="both"/>
        <w:outlineLvl w:val="0"/>
        <w:rPr>
          <w:ins w:id="119" w:author="Mike Ehrhardt" w:date="2015-02-13T15:37:00Z"/>
          <w:rFonts w:ascii="Times New Roman" w:hAnsi="Times New Roman"/>
          <w:caps/>
          <w:color w:val="000000"/>
          <w:szCs w:val="24"/>
        </w:rPr>
      </w:pPr>
      <w:ins w:id="120" w:author="Mike Ehrhardt" w:date="2015-02-13T15:38:00Z">
        <w:r>
          <w:rPr>
            <w:rFonts w:ascii="Times New Roman" w:hAnsi="Times New Roman"/>
            <w:caps/>
            <w:color w:val="000000"/>
            <w:szCs w:val="24"/>
          </w:rPr>
          <w:t>CR</w:t>
        </w:r>
      </w:ins>
      <w:ins w:id="121" w:author="Mike Ehrhardt" w:date="2015-02-13T15:37:00Z">
        <w:r>
          <w:rPr>
            <w:rFonts w:ascii="Times New Roman" w:hAnsi="Times New Roman"/>
            <w:caps/>
            <w:color w:val="000000"/>
            <w:szCs w:val="24"/>
          </w:rPr>
          <w:tab/>
          <w:t xml:space="preserve">= </w:t>
        </w:r>
      </w:ins>
      <w:ins w:id="122" w:author="Mike Ehrhardt" w:date="2015-02-13T15:38:00Z">
        <w:r>
          <w:rPr>
            <w:rFonts w:ascii="Times New Roman" w:hAnsi="Times New Roman"/>
            <w:caps/>
            <w:color w:val="000000"/>
            <w:szCs w:val="24"/>
          </w:rPr>
          <w:t>19.5</w:t>
        </w:r>
      </w:ins>
      <w:ins w:id="123" w:author="Mike Ehrhardt" w:date="2015-02-13T15:37:00Z">
        <w:r>
          <w:rPr>
            <w:rFonts w:ascii="Times New Roman" w:hAnsi="Times New Roman"/>
            <w:caps/>
            <w:color w:val="000000"/>
            <w:szCs w:val="24"/>
          </w:rPr>
          <w:t>%.</w:t>
        </w:r>
      </w:ins>
    </w:p>
    <w:p w:rsidR="00437341" w:rsidRDefault="00437341" w:rsidP="00437341">
      <w:pPr>
        <w:widowControl/>
        <w:tabs>
          <w:tab w:val="left" w:pos="-1080"/>
          <w:tab w:val="left" w:pos="-720"/>
          <w:tab w:val="left" w:pos="1890"/>
          <w:tab w:val="left" w:pos="2250"/>
        </w:tabs>
        <w:ind w:left="1080"/>
        <w:jc w:val="both"/>
        <w:outlineLvl w:val="0"/>
        <w:rPr>
          <w:ins w:id="124" w:author="Mike Ehrhardt" w:date="2015-02-13T15:37:00Z"/>
          <w:rFonts w:ascii="Times New Roman" w:hAnsi="Times New Roman"/>
          <w:caps/>
          <w:color w:val="000000"/>
          <w:szCs w:val="24"/>
        </w:rPr>
      </w:pPr>
    </w:p>
    <w:p w:rsidR="00DA2F4C" w:rsidRDefault="00DA2F4C"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szCs w:val="24"/>
        </w:rPr>
      </w:pPr>
      <w:proofErr w:type="gramStart"/>
      <w:r>
        <w:rPr>
          <w:rFonts w:ascii="Times New Roman" w:hAnsi="Times New Roman"/>
          <w:color w:val="000000"/>
          <w:szCs w:val="24"/>
        </w:rPr>
        <w:t xml:space="preserve">The </w:t>
      </w:r>
      <w:ins w:id="125" w:author="Mike Ehrhardt" w:date="2015-02-13T15:40:00Z">
        <w:r w:rsidR="00EA4E6D">
          <w:rPr>
            <w:rFonts w:ascii="Times New Roman" w:hAnsi="Times New Roman"/>
            <w:color w:val="000000"/>
            <w:szCs w:val="24"/>
          </w:rPr>
          <w:t xml:space="preserve">current </w:t>
        </w:r>
      </w:ins>
      <w:r>
        <w:rPr>
          <w:rFonts w:ascii="Times New Roman" w:hAnsi="Times New Roman"/>
          <w:color w:val="000000"/>
          <w:szCs w:val="24"/>
        </w:rPr>
        <w:t xml:space="preserve">ROIC of 0.5% </w:t>
      </w:r>
      <w:ins w:id="126" w:author="Mike Ehrhardt" w:date="2015-02-13T15:40:00Z">
        <w:r w:rsidR="00EA4E6D">
          <w:rPr>
            <w:rFonts w:ascii="Times New Roman" w:hAnsi="Times New Roman"/>
            <w:color w:val="000000"/>
            <w:szCs w:val="24"/>
          </w:rPr>
          <w:t>dropped from 11% in the previous year.</w:t>
        </w:r>
        <w:proofErr w:type="gramEnd"/>
        <w:r w:rsidR="00EA4E6D">
          <w:rPr>
            <w:rFonts w:ascii="Times New Roman" w:hAnsi="Times New Roman"/>
            <w:color w:val="000000"/>
            <w:szCs w:val="24"/>
          </w:rPr>
          <w:t xml:space="preserve"> This decline was due to worse operating profitability (0.18% versus 2.15%) and worse capital utilization (</w:t>
        </w:r>
      </w:ins>
      <w:ins w:id="127" w:author="Mike Ehrhardt" w:date="2015-02-13T15:41:00Z">
        <w:r w:rsidR="00EA4E6D">
          <w:rPr>
            <w:rFonts w:ascii="Times New Roman" w:hAnsi="Times New Roman"/>
            <w:color w:val="000000"/>
            <w:szCs w:val="24"/>
          </w:rPr>
          <w:t xml:space="preserve">CR ratio of </w:t>
        </w:r>
      </w:ins>
      <w:ins w:id="128" w:author="Mike Ehrhardt" w:date="2015-02-13T15:40:00Z">
        <w:r w:rsidR="00EA4E6D">
          <w:rPr>
            <w:rFonts w:ascii="Times New Roman" w:hAnsi="Times New Roman"/>
            <w:color w:val="000000"/>
            <w:szCs w:val="24"/>
          </w:rPr>
          <w:t>38.7% vers</w:t>
        </w:r>
      </w:ins>
      <w:ins w:id="129" w:author="Mike Ehrhardt" w:date="2015-02-13T15:41:00Z">
        <w:r w:rsidR="00EA4E6D">
          <w:rPr>
            <w:rFonts w:ascii="Times New Roman" w:hAnsi="Times New Roman"/>
            <w:color w:val="000000"/>
            <w:szCs w:val="24"/>
          </w:rPr>
          <w:t>us a CR ratio of 19.5%). The ROIC</w:t>
        </w:r>
      </w:ins>
      <w:ins w:id="130" w:author="Mike Ehrhardt" w:date="2015-02-13T15:40:00Z">
        <w:r w:rsidR="00EA4E6D">
          <w:rPr>
            <w:rFonts w:ascii="Times New Roman" w:hAnsi="Times New Roman"/>
            <w:color w:val="000000"/>
            <w:szCs w:val="24"/>
          </w:rPr>
          <w:t xml:space="preserve"> </w:t>
        </w:r>
      </w:ins>
      <w:r>
        <w:rPr>
          <w:rFonts w:ascii="Times New Roman" w:hAnsi="Times New Roman"/>
          <w:color w:val="000000"/>
          <w:szCs w:val="24"/>
        </w:rPr>
        <w:t>is less than the WACC of 10%.  Investors did not get the return they require.</w:t>
      </w:r>
      <w:r>
        <w:rPr>
          <w:rFonts w:ascii="Times New Roman" w:hAnsi="Times New Roman"/>
          <w:b/>
          <w:bCs/>
          <w:caps/>
          <w:szCs w:val="24"/>
        </w:rPr>
        <w:t xml:space="preserve">  </w:t>
      </w:r>
      <w:r>
        <w:rPr>
          <w:rFonts w:ascii="Times New Roman" w:hAnsi="Times New Roman"/>
          <w:color w:val="000000"/>
          <w:szCs w:val="24"/>
        </w:rPr>
        <w:t xml:space="preserve">Note: high growth usually causes negative FCF (due to investment in capital), but that’s </w:t>
      </w:r>
      <w:r w:rsidR="0040794B">
        <w:rPr>
          <w:rFonts w:ascii="Times New Roman" w:hAnsi="Times New Roman"/>
          <w:color w:val="000000"/>
          <w:szCs w:val="24"/>
        </w:rPr>
        <w:t>OK</w:t>
      </w:r>
      <w:r>
        <w:rPr>
          <w:rFonts w:ascii="Times New Roman" w:hAnsi="Times New Roman"/>
          <w:color w:val="000000"/>
          <w:szCs w:val="24"/>
        </w:rPr>
        <w:t xml:space="preserve"> if ROIC &gt; WACC.  For example, home depot has high growth, negative FCF, but a high ROIC.</w:t>
      </w:r>
      <w:r>
        <w:rPr>
          <w:rFonts w:ascii="Times New Roman" w:hAnsi="Times New Roman"/>
          <w:b/>
          <w:bCs/>
          <w:caps/>
          <w:szCs w:val="24"/>
        </w:rPr>
        <w:t xml:space="preserve">  </w:t>
      </w:r>
    </w:p>
    <w:p w:rsidR="001D21F9" w:rsidRDefault="001D21F9" w:rsidP="00D917F3">
      <w:pPr>
        <w:pStyle w:val="icqa"/>
        <w:widowControl/>
        <w:tabs>
          <w:tab w:val="clear" w:pos="576"/>
          <w:tab w:val="clear" w:pos="950"/>
          <w:tab w:val="left" w:pos="-1080"/>
          <w:tab w:val="left" w:pos="-720"/>
          <w:tab w:val="left" w:pos="0"/>
          <w:tab w:val="left" w:pos="720"/>
          <w:tab w:val="left" w:pos="1080"/>
          <w:tab w:val="left" w:pos="1440"/>
          <w:tab w:val="left" w:pos="1980"/>
          <w:tab w:val="left" w:pos="2250"/>
        </w:tabs>
        <w:spacing w:line="240" w:lineRule="auto"/>
        <w:rPr>
          <w:rFonts w:ascii="Times New Roman" w:hAnsi="Times New Roman"/>
          <w:sz w:val="24"/>
          <w:szCs w:val="24"/>
        </w:rPr>
      </w:pPr>
    </w:p>
    <w:p w:rsidR="001D21F9" w:rsidRDefault="00D917F3" w:rsidP="00F77361">
      <w:pPr>
        <w:pStyle w:val="BodyTextIndent2"/>
        <w:keepNext/>
        <w:keepLines/>
        <w:pBdr>
          <w:top w:val="single" w:sz="4" w:space="1" w:color="auto"/>
          <w:left w:val="single" w:sz="4" w:space="4" w:color="auto"/>
          <w:bottom w:val="single" w:sz="4" w:space="1" w:color="auto"/>
          <w:right w:val="single" w:sz="4" w:space="4" w:color="auto"/>
        </w:pBdr>
        <w:spacing w:line="240" w:lineRule="auto"/>
        <w:rPr>
          <w:rFonts w:ascii="Times New Roman" w:hAnsi="Times New Roman"/>
          <w:szCs w:val="24"/>
        </w:rPr>
      </w:pPr>
      <w:r>
        <w:rPr>
          <w:rFonts w:ascii="Times New Roman" w:hAnsi="Times New Roman"/>
          <w:szCs w:val="24"/>
        </w:rPr>
        <w:t>g</w:t>
      </w:r>
      <w:r w:rsidR="001D21F9">
        <w:rPr>
          <w:rFonts w:ascii="Times New Roman" w:hAnsi="Times New Roman"/>
          <w:szCs w:val="24"/>
        </w:rPr>
        <w:t>.</w:t>
      </w:r>
      <w:r w:rsidR="001D21F9">
        <w:rPr>
          <w:rFonts w:ascii="Times New Roman" w:hAnsi="Times New Roman"/>
          <w:szCs w:val="24"/>
        </w:rPr>
        <w:tab/>
      </w:r>
      <w:r w:rsidR="001D21F9">
        <w:rPr>
          <w:rFonts w:ascii="Times New Roman" w:hAnsi="Times New Roman"/>
          <w:szCs w:val="24"/>
        </w:rPr>
        <w:tab/>
      </w:r>
      <w:r w:rsidR="00A31BD8">
        <w:rPr>
          <w:rFonts w:ascii="Times New Roman" w:hAnsi="Times New Roman"/>
          <w:szCs w:val="24"/>
        </w:rPr>
        <w:t>Cochran</w:t>
      </w:r>
      <w:r w:rsidR="001D21F9">
        <w:rPr>
          <w:rFonts w:ascii="Times New Roman" w:hAnsi="Times New Roman"/>
          <w:szCs w:val="24"/>
        </w:rPr>
        <w:t xml:space="preserve"> also has asked you to estimate Computron's EVA.  She estimates that the after-tax cost of capital was 10 percent in both years.</w:t>
      </w:r>
    </w:p>
    <w:p w:rsidR="001D21F9" w:rsidRDefault="001D21F9" w:rsidP="00F77361">
      <w:pPr>
        <w:pStyle w:val="icqa"/>
        <w:keepNext/>
        <w:keepLines/>
        <w:widowControl/>
        <w:tabs>
          <w:tab w:val="clear" w:pos="576"/>
          <w:tab w:val="clear" w:pos="950"/>
          <w:tab w:val="left" w:pos="-1080"/>
          <w:tab w:val="left" w:pos="-720"/>
          <w:tab w:val="left" w:pos="0"/>
          <w:tab w:val="left" w:pos="720"/>
          <w:tab w:val="left" w:pos="1080"/>
          <w:tab w:val="left" w:pos="1440"/>
          <w:tab w:val="left" w:pos="1980"/>
          <w:tab w:val="left" w:pos="2250"/>
        </w:tabs>
        <w:spacing w:line="240" w:lineRule="auto"/>
        <w:rPr>
          <w:rFonts w:ascii="Times New Roman" w:hAnsi="Times New Roman"/>
          <w:sz w:val="24"/>
          <w:szCs w:val="24"/>
        </w:rPr>
      </w:pPr>
    </w:p>
    <w:p w:rsidR="001D21F9" w:rsidRDefault="001D21F9" w:rsidP="00F77361">
      <w:pPr>
        <w:keepNext/>
        <w:keepLines/>
        <w:widowControl/>
        <w:tabs>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Pr>
          <w:rFonts w:ascii="Times New Roman" w:hAnsi="Times New Roman"/>
          <w:szCs w:val="24"/>
        </w:rPr>
        <w:tab/>
      </w:r>
      <w:r>
        <w:rPr>
          <w:rFonts w:ascii="Times New Roman" w:hAnsi="Times New Roman"/>
          <w:caps/>
          <w:color w:val="000000"/>
          <w:szCs w:val="24"/>
        </w:rPr>
        <w:t>EVA = NOPAT- (WACC)(Capital).</w:t>
      </w:r>
    </w:p>
    <w:p w:rsidR="001D21F9" w:rsidRDefault="001D21F9" w:rsidP="00F77361">
      <w:pPr>
        <w:keepNext/>
        <w:keepLines/>
        <w:widowControl/>
        <w:tabs>
          <w:tab w:val="left" w:pos="1800"/>
        </w:tabs>
        <w:ind w:left="1080"/>
        <w:jc w:val="both"/>
        <w:rPr>
          <w:rFonts w:ascii="Times New Roman" w:hAnsi="Times New Roman"/>
          <w:caps/>
          <w:color w:val="000000"/>
          <w:szCs w:val="24"/>
        </w:rPr>
      </w:pPr>
    </w:p>
    <w:p w:rsidR="008062BC" w:rsidRPr="00C36AB6" w:rsidRDefault="008062BC" w:rsidP="008062BC">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EVA</w:t>
      </w:r>
      <w:r w:rsidR="008062BC">
        <w:rPr>
          <w:rFonts w:ascii="Times New Roman" w:hAnsi="Times New Roman"/>
          <w:caps/>
          <w:color w:val="000000"/>
          <w:szCs w:val="24"/>
        </w:rPr>
        <w:tab/>
      </w:r>
      <w:r>
        <w:rPr>
          <w:rFonts w:ascii="Times New Roman" w:hAnsi="Times New Roman"/>
          <w:caps/>
          <w:color w:val="000000"/>
          <w:szCs w:val="24"/>
        </w:rPr>
        <w:t>= $10,464 - (0.1)($2,257,632)</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$10,464 - $225,763</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-$215,299.</w:t>
      </w:r>
    </w:p>
    <w:p w:rsidR="001D21F9" w:rsidRDefault="001D21F9" w:rsidP="00F77361">
      <w:pPr>
        <w:keepNext/>
        <w:keepLines/>
        <w:widowControl/>
        <w:tabs>
          <w:tab w:val="left" w:pos="1800"/>
        </w:tabs>
        <w:ind w:left="1080"/>
        <w:jc w:val="both"/>
        <w:rPr>
          <w:rFonts w:ascii="Times New Roman" w:hAnsi="Times New Roman"/>
          <w:caps/>
          <w:color w:val="000000"/>
          <w:szCs w:val="24"/>
        </w:rPr>
      </w:pPr>
    </w:p>
    <w:p w:rsidR="008062BC" w:rsidRPr="00C36AB6" w:rsidRDefault="008062BC" w:rsidP="008062BC">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EVA</w:t>
      </w:r>
      <w:r w:rsidR="008062BC">
        <w:rPr>
          <w:rFonts w:ascii="Times New Roman" w:hAnsi="Times New Roman"/>
          <w:caps/>
          <w:color w:val="000000"/>
          <w:szCs w:val="24"/>
        </w:rPr>
        <w:tab/>
      </w:r>
      <w:r>
        <w:rPr>
          <w:rFonts w:ascii="Times New Roman" w:hAnsi="Times New Roman"/>
          <w:caps/>
          <w:color w:val="000000"/>
          <w:szCs w:val="24"/>
        </w:rPr>
        <w:t>= $125,460 - (0.10)($1,138,600)</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$125,460 - $113,860</w:t>
      </w:r>
    </w:p>
    <w:p w:rsidR="001D21F9" w:rsidRDefault="001D21F9" w:rsidP="00F77361">
      <w:pPr>
        <w:keepNext/>
        <w:keepLines/>
        <w:widowControl/>
        <w:tabs>
          <w:tab w:val="left" w:pos="1800"/>
        </w:tabs>
        <w:ind w:left="1080"/>
        <w:jc w:val="both"/>
        <w:rPr>
          <w:rFonts w:ascii="Times New Roman" w:hAnsi="Times New Roman"/>
          <w:szCs w:val="24"/>
        </w:rPr>
      </w:pPr>
      <w:r>
        <w:rPr>
          <w:rFonts w:ascii="Times New Roman" w:hAnsi="Times New Roman"/>
          <w:caps/>
          <w:color w:val="000000"/>
          <w:szCs w:val="24"/>
        </w:rPr>
        <w:tab/>
        <w:t>= $11,600.</w:t>
      </w:r>
      <w:r>
        <w:rPr>
          <w:rFonts w:ascii="Times New Roman" w:hAnsi="Times New Roman"/>
          <w:b/>
          <w:bCs/>
          <w:caps/>
          <w:szCs w:val="24"/>
        </w:rPr>
        <w:t xml:space="preserve">  </w:t>
      </w:r>
    </w:p>
    <w:p w:rsidR="001D21F9" w:rsidRDefault="001D21F9" w:rsidP="00D917F3">
      <w:pPr>
        <w:widowControl/>
        <w:tabs>
          <w:tab w:val="left" w:pos="720"/>
          <w:tab w:val="left" w:pos="1080"/>
          <w:tab w:val="left" w:pos="1440"/>
          <w:tab w:val="left" w:pos="1710"/>
          <w:tab w:val="left" w:pos="1980"/>
          <w:tab w:val="left" w:pos="2880"/>
        </w:tabs>
        <w:ind w:left="1080" w:hanging="1080"/>
        <w:jc w:val="both"/>
        <w:rPr>
          <w:rFonts w:ascii="Times New Roman" w:hAnsi="Times New Roman"/>
          <w:sz w:val="20"/>
        </w:rPr>
      </w:pPr>
    </w:p>
    <w:p w:rsidR="001D21F9" w:rsidRDefault="00D917F3" w:rsidP="00D917F3">
      <w:pPr>
        <w:pStyle w:val="BodyTextIndent3"/>
        <w:keepNext/>
        <w:keepLines/>
        <w:pBdr>
          <w:top w:val="single" w:sz="4" w:space="1" w:color="auto"/>
          <w:left w:val="single" w:sz="4" w:space="4" w:color="auto"/>
          <w:bottom w:val="single" w:sz="4" w:space="0" w:color="auto"/>
          <w:right w:val="single" w:sz="4" w:space="4" w:color="auto"/>
        </w:pBdr>
        <w:spacing w:line="240" w:lineRule="auto"/>
        <w:rPr>
          <w:rFonts w:ascii="Times New Roman" w:hAnsi="Times New Roman"/>
          <w:sz w:val="24"/>
          <w:szCs w:val="24"/>
        </w:rPr>
      </w:pPr>
      <w:r>
        <w:rPr>
          <w:rFonts w:ascii="Times New Roman" w:hAnsi="Times New Roman"/>
          <w:sz w:val="24"/>
          <w:szCs w:val="24"/>
        </w:rPr>
        <w:lastRenderedPageBreak/>
        <w:t>h</w:t>
      </w:r>
      <w:r w:rsidR="001D21F9">
        <w:rPr>
          <w:rFonts w:ascii="Times New Roman" w:hAnsi="Times New Roman"/>
          <w:sz w:val="24"/>
          <w:szCs w:val="24"/>
        </w:rPr>
        <w:t>.</w:t>
      </w:r>
      <w:r w:rsidR="001D21F9">
        <w:rPr>
          <w:rFonts w:ascii="Times New Roman" w:hAnsi="Times New Roman"/>
          <w:sz w:val="24"/>
          <w:szCs w:val="24"/>
        </w:rPr>
        <w:tab/>
      </w:r>
      <w:r w:rsidR="001D21F9">
        <w:rPr>
          <w:rFonts w:ascii="Times New Roman" w:hAnsi="Times New Roman"/>
          <w:sz w:val="24"/>
          <w:szCs w:val="24"/>
        </w:rPr>
        <w:tab/>
        <w:t>What happened to Computron's market value added (MVA)?</w:t>
      </w:r>
    </w:p>
    <w:p w:rsidR="001D21F9" w:rsidRDefault="001D21F9" w:rsidP="00D917F3">
      <w:pPr>
        <w:keepNext/>
        <w:keepLines/>
        <w:widowControl/>
        <w:tabs>
          <w:tab w:val="left" w:pos="720"/>
          <w:tab w:val="left" w:pos="1080"/>
          <w:tab w:val="left" w:pos="1440"/>
          <w:tab w:val="left" w:pos="1710"/>
          <w:tab w:val="left" w:pos="1980"/>
          <w:tab w:val="left" w:pos="2880"/>
        </w:tabs>
        <w:ind w:left="1080" w:hanging="1080"/>
        <w:jc w:val="both"/>
        <w:rPr>
          <w:rFonts w:ascii="Times New Roman" w:hAnsi="Times New Roman"/>
          <w:szCs w:val="24"/>
        </w:rPr>
      </w:pPr>
    </w:p>
    <w:p w:rsidR="001D21F9" w:rsidRDefault="001D21F9" w:rsidP="00D917F3">
      <w:pPr>
        <w:keepNext/>
        <w:keepLines/>
        <w:widowControl/>
        <w:tabs>
          <w:tab w:val="left" w:pos="720"/>
          <w:tab w:val="left" w:pos="1080"/>
          <w:tab w:val="left" w:pos="1440"/>
          <w:tab w:val="left" w:pos="1800"/>
        </w:tabs>
        <w:jc w:val="both"/>
        <w:rPr>
          <w:rFonts w:ascii="Times New Roman" w:hAnsi="Times New Roman"/>
          <w:caps/>
          <w:color w:val="000000"/>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MVA = market value of the firm - book value of the firm.</w:t>
      </w:r>
    </w:p>
    <w:p w:rsidR="001D21F9" w:rsidRDefault="001D21F9" w:rsidP="00D917F3">
      <w:pPr>
        <w:keepNext/>
        <w:keepLines/>
        <w:widowControl/>
        <w:ind w:left="1080"/>
        <w:jc w:val="both"/>
        <w:rPr>
          <w:rFonts w:ascii="Times New Roman" w:hAnsi="Times New Roman"/>
          <w:caps/>
          <w:color w:val="000000"/>
          <w:szCs w:val="24"/>
        </w:rPr>
      </w:pPr>
    </w:p>
    <w:p w:rsidR="001D21F9" w:rsidRDefault="001D21F9" w:rsidP="00D917F3">
      <w:pPr>
        <w:keepNext/>
        <w:keepLines/>
        <w:widowControl/>
        <w:ind w:left="1080"/>
        <w:jc w:val="both"/>
        <w:rPr>
          <w:rFonts w:ascii="Times New Roman" w:hAnsi="Times New Roman"/>
          <w:b/>
          <w:bCs/>
          <w:caps/>
          <w:szCs w:val="24"/>
        </w:rPr>
      </w:pPr>
      <w:r>
        <w:rPr>
          <w:rFonts w:ascii="Times New Roman" w:hAnsi="Times New Roman"/>
          <w:color w:val="000000"/>
          <w:szCs w:val="24"/>
        </w:rPr>
        <w:t>Market value = (# shares of stock)(price per share) + value of debt</w:t>
      </w:r>
      <w:r>
        <w:rPr>
          <w:rFonts w:ascii="Times New Roman" w:hAnsi="Times New Roman"/>
          <w:b/>
          <w:bCs/>
          <w:caps/>
          <w:szCs w:val="24"/>
        </w:rPr>
        <w:t>.</w:t>
      </w:r>
    </w:p>
    <w:p w:rsidR="001D21F9" w:rsidRDefault="001D21F9" w:rsidP="00D917F3">
      <w:pPr>
        <w:keepNext/>
        <w:keepLines/>
        <w:widowControl/>
        <w:ind w:left="1080"/>
        <w:jc w:val="both"/>
        <w:rPr>
          <w:rFonts w:ascii="Times New Roman" w:hAnsi="Times New Roman"/>
          <w:caps/>
          <w:color w:val="000000"/>
          <w:szCs w:val="24"/>
        </w:rPr>
      </w:pP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Book value = total common equity + value of debt.</w:t>
      </w:r>
    </w:p>
    <w:p w:rsidR="001D21F9" w:rsidRDefault="001D21F9" w:rsidP="00D917F3">
      <w:pPr>
        <w:keepNext/>
        <w:keepLines/>
        <w:widowControl/>
        <w:ind w:left="1080"/>
        <w:jc w:val="both"/>
        <w:rPr>
          <w:rFonts w:ascii="Times New Roman" w:hAnsi="Times New Roman"/>
          <w:caps/>
          <w:color w:val="000000"/>
          <w:szCs w:val="24"/>
        </w:rPr>
      </w:pP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 xml:space="preserve">If the market value of debt is close to the book value of debt, then MVA is market value of equity minus book value of equity. </w:t>
      </w:r>
      <w:r w:rsidR="00A6650C">
        <w:rPr>
          <w:rFonts w:ascii="Times New Roman" w:hAnsi="Times New Roman"/>
          <w:color w:val="000000"/>
          <w:szCs w:val="24"/>
        </w:rPr>
        <w:t xml:space="preserve"> </w:t>
      </w:r>
      <w:r>
        <w:rPr>
          <w:rFonts w:ascii="Times New Roman" w:hAnsi="Times New Roman"/>
          <w:color w:val="000000"/>
          <w:szCs w:val="24"/>
        </w:rPr>
        <w:t xml:space="preserve"> Assume market value of debt equals book value of debt.</w:t>
      </w:r>
    </w:p>
    <w:p w:rsidR="001D21F9" w:rsidRDefault="001D21F9" w:rsidP="00D917F3">
      <w:pPr>
        <w:keepNext/>
        <w:keepLines/>
        <w:widowControl/>
        <w:ind w:left="1080"/>
        <w:jc w:val="both"/>
        <w:rPr>
          <w:rFonts w:ascii="Times New Roman" w:hAnsi="Times New Roman"/>
          <w:caps/>
          <w:color w:val="000000"/>
          <w:szCs w:val="24"/>
        </w:rPr>
      </w:pPr>
    </w:p>
    <w:p w:rsidR="00BF5798" w:rsidRPr="00C36AB6" w:rsidRDefault="00BF5798" w:rsidP="00BF5798">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D85BFC"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Market value of equity</w:t>
      </w:r>
      <w:r w:rsidR="001D21F9">
        <w:rPr>
          <w:rFonts w:ascii="Times New Roman" w:hAnsi="Times New Roman"/>
          <w:color w:val="000000"/>
          <w:szCs w:val="24"/>
        </w:rPr>
        <w:t xml:space="preserve"> = (100,000)(</w:t>
      </w:r>
      <w:r w:rsidR="001D21F9">
        <w:rPr>
          <w:rFonts w:ascii="Times New Roman" w:hAnsi="Times New Roman"/>
          <w:caps/>
          <w:color w:val="000000"/>
          <w:szCs w:val="24"/>
        </w:rPr>
        <w:t>$6.00) = $600,000.</w:t>
      </w: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Book value of equity</w:t>
      </w:r>
      <w:r>
        <w:rPr>
          <w:rFonts w:ascii="Times New Roman" w:hAnsi="Times New Roman"/>
          <w:caps/>
          <w:color w:val="000000"/>
          <w:szCs w:val="24"/>
        </w:rPr>
        <w:t xml:space="preserve"> =</w:t>
      </w:r>
      <w:r>
        <w:rPr>
          <w:rFonts w:ascii="Times New Roman" w:hAnsi="Times New Roman"/>
          <w:b/>
          <w:bCs/>
          <w:caps/>
          <w:szCs w:val="24"/>
        </w:rPr>
        <w:t xml:space="preserve"> </w:t>
      </w:r>
      <w:r>
        <w:rPr>
          <w:rFonts w:ascii="Times New Roman" w:hAnsi="Times New Roman"/>
          <w:caps/>
          <w:color w:val="000000"/>
          <w:szCs w:val="24"/>
        </w:rPr>
        <w:t>$557,632.</w:t>
      </w: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aps/>
          <w:color w:val="000000"/>
          <w:szCs w:val="24"/>
        </w:rPr>
        <w:t>MVA = $600,000 - $557,632 = $42,368.</w:t>
      </w:r>
    </w:p>
    <w:p w:rsidR="001D21F9" w:rsidRDefault="001D21F9" w:rsidP="00D917F3">
      <w:pPr>
        <w:keepNext/>
        <w:keepLines/>
        <w:widowControl/>
        <w:ind w:left="1080"/>
        <w:jc w:val="both"/>
        <w:rPr>
          <w:rFonts w:ascii="Times New Roman" w:hAnsi="Times New Roman"/>
          <w:caps/>
          <w:color w:val="000000"/>
          <w:szCs w:val="24"/>
        </w:rPr>
      </w:pPr>
    </w:p>
    <w:p w:rsidR="00BF5798" w:rsidRPr="00C36AB6" w:rsidRDefault="00BF5798" w:rsidP="00BF5798">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D917F3">
      <w:pPr>
        <w:keepNext/>
        <w:keepLines/>
        <w:widowControl/>
        <w:ind w:left="1080"/>
        <w:jc w:val="both"/>
        <w:rPr>
          <w:rFonts w:ascii="Times New Roman" w:hAnsi="Times New Roman"/>
          <w:szCs w:val="24"/>
        </w:rPr>
      </w:pPr>
      <w:r>
        <w:rPr>
          <w:rFonts w:ascii="Times New Roman" w:hAnsi="Times New Roman"/>
          <w:caps/>
          <w:color w:val="000000"/>
          <w:szCs w:val="24"/>
        </w:rPr>
        <w:t>MVA = $850,000 - $663,768 = $186,232.</w:t>
      </w:r>
    </w:p>
    <w:p w:rsidR="001D21F9" w:rsidRDefault="001D21F9" w:rsidP="00D917F3">
      <w:pPr>
        <w:widowControl/>
        <w:tabs>
          <w:tab w:val="left" w:pos="0"/>
          <w:tab w:val="left" w:pos="720"/>
          <w:tab w:val="left" w:pos="1080"/>
        </w:tabs>
        <w:jc w:val="both"/>
        <w:rPr>
          <w:rFonts w:ascii="Times New Roman" w:hAnsi="Times New Roman"/>
          <w:sz w:val="20"/>
        </w:rPr>
      </w:pPr>
    </w:p>
    <w:p w:rsidR="001D21F9" w:rsidRDefault="00D917F3" w:rsidP="00F77361">
      <w:pPr>
        <w:pStyle w:val="BodyTextIndent3"/>
        <w:keepNext/>
        <w:keepLines/>
        <w:pBdr>
          <w:top w:val="single" w:sz="4" w:space="1" w:color="auto"/>
          <w:left w:val="single" w:sz="4" w:space="4" w:color="auto"/>
          <w:bottom w:val="single" w:sz="4" w:space="1" w:color="auto"/>
          <w:right w:val="single" w:sz="4" w:space="4" w:color="auto"/>
        </w:pBdr>
        <w:tabs>
          <w:tab w:val="clear" w:pos="1440"/>
          <w:tab w:val="clear" w:pos="1710"/>
          <w:tab w:val="clear" w:pos="1980"/>
          <w:tab w:val="clear" w:pos="2880"/>
          <w:tab w:val="left" w:pos="0"/>
        </w:tabs>
        <w:spacing w:line="240" w:lineRule="auto"/>
        <w:rPr>
          <w:rFonts w:ascii="Times New Roman" w:hAnsi="Times New Roman"/>
          <w:sz w:val="24"/>
          <w:szCs w:val="24"/>
        </w:rPr>
      </w:pPr>
      <w:r>
        <w:rPr>
          <w:rFonts w:ascii="Times New Roman" w:hAnsi="Times New Roman"/>
          <w:sz w:val="24"/>
          <w:szCs w:val="24"/>
        </w:rPr>
        <w:t>i</w:t>
      </w:r>
      <w:r w:rsidR="001D21F9">
        <w:rPr>
          <w:rFonts w:ascii="Times New Roman" w:hAnsi="Times New Roman"/>
          <w:sz w:val="24"/>
          <w:szCs w:val="24"/>
        </w:rPr>
        <w:t>.</w:t>
      </w:r>
      <w:r w:rsidR="001D21F9">
        <w:rPr>
          <w:rFonts w:ascii="Times New Roman" w:hAnsi="Times New Roman"/>
          <w:sz w:val="24"/>
          <w:szCs w:val="24"/>
        </w:rPr>
        <w:tab/>
      </w:r>
      <w:r w:rsidR="001D21F9">
        <w:rPr>
          <w:rFonts w:ascii="Times New Roman" w:hAnsi="Times New Roman"/>
          <w:sz w:val="24"/>
          <w:szCs w:val="24"/>
        </w:rPr>
        <w:tab/>
        <w:t>Assume that a corporation has $100,000 of taxable income from operations plus $5,000 of interest income and $10,000 of dividend income.  What is the company’s tax liability?</w:t>
      </w:r>
    </w:p>
    <w:p w:rsidR="001D21F9" w:rsidRDefault="001D21F9" w:rsidP="00F77361">
      <w:pPr>
        <w:keepNext/>
        <w:keepLines/>
        <w:widowControl/>
        <w:tabs>
          <w:tab w:val="left" w:pos="0"/>
          <w:tab w:val="left" w:pos="720"/>
          <w:tab w:val="left" w:pos="1080"/>
        </w:tabs>
        <w:ind w:left="1080" w:hanging="1080"/>
        <w:jc w:val="both"/>
        <w:rPr>
          <w:rFonts w:ascii="Times New Roman" w:hAnsi="Times New Roman"/>
          <w:b/>
          <w:szCs w:val="24"/>
        </w:rPr>
      </w:pPr>
    </w:p>
    <w:p w:rsidR="001D21F9" w:rsidRDefault="001D21F9" w:rsidP="00F77361">
      <w:pPr>
        <w:keepNext/>
        <w:keepLines/>
        <w:widowControl/>
        <w:tabs>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Calculation of the company’s tax liability:</w:t>
      </w:r>
    </w:p>
    <w:p w:rsidR="001D21F9" w:rsidRDefault="001D21F9" w:rsidP="00F77361">
      <w:pPr>
        <w:keepNext/>
        <w:keepLines/>
        <w:widowControl/>
        <w:tabs>
          <w:tab w:val="left" w:pos="0"/>
          <w:tab w:val="left" w:pos="720"/>
          <w:tab w:val="left" w:pos="1080"/>
        </w:tabs>
        <w:ind w:left="1080" w:hanging="1080"/>
        <w:jc w:val="both"/>
        <w:rPr>
          <w:rFonts w:ascii="Times New Roman" w:hAnsi="Times New Roman"/>
          <w:szCs w:val="24"/>
        </w:rPr>
      </w:pPr>
    </w:p>
    <w:p w:rsidR="001D21F9" w:rsidRDefault="001D21F9" w:rsidP="00F77361">
      <w:pPr>
        <w:keepNext/>
        <w:keepLines/>
        <w:widowControl/>
        <w:tabs>
          <w:tab w:val="left" w:pos="0"/>
          <w:tab w:val="left" w:pos="720"/>
          <w:tab w:val="left" w:pos="1080"/>
        </w:tabs>
        <w:ind w:left="720" w:firstLine="360"/>
        <w:jc w:val="both"/>
        <w:rPr>
          <w:rFonts w:ascii="Times New Roman" w:hAnsi="Times New Roman"/>
          <w:szCs w:val="24"/>
        </w:rPr>
      </w:pPr>
      <w:r>
        <w:rPr>
          <w:rFonts w:ascii="Times New Roman" w:hAnsi="Times New Roman"/>
          <w:szCs w:val="24"/>
        </w:rPr>
        <w:t>Taxable operating income</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$100,000</w:t>
      </w:r>
    </w:p>
    <w:p w:rsidR="001D21F9" w:rsidRDefault="001D21F9" w:rsidP="00F77361">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Taxable interest income</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   </w:t>
      </w:r>
      <w:r>
        <w:rPr>
          <w:rFonts w:ascii="Times New Roman" w:hAnsi="Times New Roman"/>
          <w:szCs w:val="24"/>
        </w:rPr>
        <w:tab/>
        <w:t xml:space="preserve">      5,000</w:t>
      </w:r>
    </w:p>
    <w:p w:rsidR="001D21F9" w:rsidRDefault="001D21F9" w:rsidP="00F77361">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 xml:space="preserve">Taxable dividend income (0.3 </w:t>
      </w:r>
      <w:r>
        <w:rPr>
          <w:rFonts w:ascii="Times New Roman" w:hAnsi="Times New Roman"/>
          <w:szCs w:val="24"/>
        </w:rPr>
        <w:sym w:font="Symbol" w:char="F0B4"/>
      </w:r>
      <w:r>
        <w:rPr>
          <w:rFonts w:ascii="Times New Roman" w:hAnsi="Times New Roman"/>
          <w:szCs w:val="24"/>
        </w:rPr>
        <w:t xml:space="preserve"> $10,000)</w:t>
      </w:r>
      <w:r>
        <w:rPr>
          <w:rFonts w:ascii="Times New Roman" w:hAnsi="Times New Roman"/>
          <w:szCs w:val="24"/>
        </w:rPr>
        <w:tab/>
      </w:r>
      <w:r>
        <w:rPr>
          <w:rFonts w:ascii="Times New Roman" w:hAnsi="Times New Roman"/>
          <w:szCs w:val="24"/>
        </w:rPr>
        <w:tab/>
      </w:r>
      <w:r>
        <w:rPr>
          <w:rFonts w:ascii="Times New Roman" w:hAnsi="Times New Roman"/>
          <w:szCs w:val="24"/>
          <w:u w:val="single"/>
        </w:rPr>
        <w:t xml:space="preserve">      3,000</w:t>
      </w:r>
    </w:p>
    <w:p w:rsidR="001D21F9" w:rsidRDefault="001D21F9" w:rsidP="00F77361">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Total taxable income</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u w:val="double"/>
        </w:rPr>
        <w:t>$108,000</w:t>
      </w:r>
    </w:p>
    <w:p w:rsidR="001D21F9" w:rsidRDefault="001D21F9" w:rsidP="00F77361">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1D21F9" w:rsidRDefault="001D21F9" w:rsidP="00F77361">
      <w:pPr>
        <w:keepNext/>
        <w:keepLines/>
        <w:widowControl/>
        <w:tabs>
          <w:tab w:val="left" w:pos="0"/>
          <w:tab w:val="left" w:pos="720"/>
          <w:tab w:val="left" w:pos="1080"/>
        </w:tabs>
        <w:ind w:firstLine="1080"/>
        <w:jc w:val="center"/>
        <w:outlineLvl w:val="0"/>
        <w:rPr>
          <w:rFonts w:ascii="Times New Roman" w:hAnsi="Times New Roman"/>
          <w:szCs w:val="24"/>
        </w:rPr>
      </w:pPr>
      <w:r>
        <w:rPr>
          <w:rFonts w:ascii="Times New Roman" w:hAnsi="Times New Roman"/>
          <w:szCs w:val="24"/>
        </w:rPr>
        <w:t>Tax = $22,250 + ($108,000 - $100,000)0.39 = $25,370.</w:t>
      </w:r>
    </w:p>
    <w:p w:rsidR="001D21F9" w:rsidRDefault="001D21F9" w:rsidP="00F77361">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1D21F9" w:rsidRDefault="001D21F9" w:rsidP="00F77361">
      <w:pPr>
        <w:keepNext/>
        <w:keepLines/>
        <w:widowControl/>
        <w:tabs>
          <w:tab w:val="left" w:pos="0"/>
          <w:tab w:val="left" w:pos="720"/>
          <w:tab w:val="left" w:pos="1080"/>
          <w:tab w:val="left" w:pos="2430"/>
        </w:tabs>
        <w:ind w:firstLine="1080"/>
        <w:jc w:val="both"/>
        <w:outlineLvl w:val="0"/>
        <w:rPr>
          <w:rFonts w:ascii="Times New Roman" w:hAnsi="Times New Roman"/>
          <w:szCs w:val="24"/>
        </w:rPr>
      </w:pPr>
      <w:r>
        <w:rPr>
          <w:rFonts w:ascii="Times New Roman" w:hAnsi="Times New Roman"/>
          <w:szCs w:val="24"/>
        </w:rPr>
        <w:tab/>
        <w:t>taxable dividend income = dividends - exclusion</w:t>
      </w:r>
    </w:p>
    <w:p w:rsidR="001D21F9" w:rsidRDefault="001D21F9" w:rsidP="00F77361">
      <w:pPr>
        <w:keepNext/>
        <w:keepLines/>
        <w:widowControl/>
        <w:tabs>
          <w:tab w:val="left" w:pos="0"/>
          <w:tab w:val="left" w:pos="720"/>
          <w:tab w:val="left" w:pos="1080"/>
          <w:tab w:val="left" w:pos="2430"/>
        </w:tabs>
        <w:ind w:firstLine="1080"/>
        <w:jc w:val="both"/>
        <w:rPr>
          <w:rFonts w:ascii="Times New Roman" w:hAnsi="Times New Roman"/>
          <w:szCs w:val="24"/>
        </w:rPr>
      </w:pPr>
      <w:r>
        <w:rPr>
          <w:rFonts w:ascii="Times New Roman" w:hAnsi="Times New Roman"/>
          <w:szCs w:val="24"/>
        </w:rPr>
        <w:tab/>
        <w:t xml:space="preserve">                        = $10,000 - 0.7($10,000)</w:t>
      </w:r>
    </w:p>
    <w:p w:rsidR="001D21F9" w:rsidRDefault="001D21F9" w:rsidP="00F77361">
      <w:pPr>
        <w:keepNext/>
        <w:keepLines/>
        <w:widowControl/>
        <w:tabs>
          <w:tab w:val="left" w:pos="0"/>
          <w:tab w:val="left" w:pos="720"/>
          <w:tab w:val="left" w:pos="1080"/>
          <w:tab w:val="left" w:pos="2430"/>
        </w:tabs>
        <w:ind w:firstLine="1080"/>
        <w:jc w:val="both"/>
        <w:rPr>
          <w:szCs w:val="24"/>
        </w:rPr>
      </w:pPr>
      <w:r>
        <w:rPr>
          <w:rFonts w:ascii="Times New Roman" w:hAnsi="Times New Roman"/>
          <w:szCs w:val="24"/>
        </w:rPr>
        <w:tab/>
        <w:t xml:space="preserve">                        = $3,000</w:t>
      </w:r>
      <w:r>
        <w:rPr>
          <w:szCs w:val="24"/>
        </w:rPr>
        <w:t>.</w:t>
      </w:r>
    </w:p>
    <w:p w:rsidR="001D21F9" w:rsidRPr="002D22F9" w:rsidRDefault="001D21F9" w:rsidP="00D917F3">
      <w:pPr>
        <w:widowControl/>
        <w:tabs>
          <w:tab w:val="left" w:pos="0"/>
          <w:tab w:val="left" w:pos="720"/>
          <w:tab w:val="left" w:pos="1080"/>
        </w:tabs>
        <w:jc w:val="both"/>
        <w:rPr>
          <w:rFonts w:ascii="Times New Roman" w:hAnsi="Times New Roman"/>
        </w:rPr>
      </w:pPr>
    </w:p>
    <w:p w:rsidR="001D21F9" w:rsidRDefault="001D21F9" w:rsidP="00D917F3">
      <w:pPr>
        <w:pStyle w:val="BodyTextIndent3"/>
        <w:keepNext/>
        <w:keepLines/>
        <w:pBdr>
          <w:top w:val="single" w:sz="4" w:space="1" w:color="auto"/>
          <w:left w:val="single" w:sz="4" w:space="4" w:color="auto"/>
          <w:bottom w:val="single" w:sz="4" w:space="1" w:color="auto"/>
          <w:right w:val="single" w:sz="4" w:space="4" w:color="auto"/>
        </w:pBdr>
        <w:tabs>
          <w:tab w:val="clear" w:pos="1440"/>
          <w:tab w:val="clear" w:pos="1710"/>
          <w:tab w:val="clear" w:pos="1980"/>
          <w:tab w:val="clear" w:pos="2880"/>
        </w:tabs>
        <w:spacing w:line="240" w:lineRule="auto"/>
        <w:rPr>
          <w:rFonts w:ascii="Times New Roman" w:hAnsi="Times New Roman"/>
          <w:sz w:val="24"/>
          <w:szCs w:val="24"/>
        </w:rPr>
      </w:pPr>
      <w:r>
        <w:rPr>
          <w:rFonts w:ascii="Times New Roman" w:hAnsi="Times New Roman"/>
          <w:sz w:val="24"/>
          <w:szCs w:val="24"/>
        </w:rPr>
        <w:lastRenderedPageBreak/>
        <w:t>j.</w:t>
      </w:r>
      <w:r>
        <w:rPr>
          <w:rFonts w:ascii="Times New Roman" w:hAnsi="Times New Roman"/>
          <w:sz w:val="24"/>
          <w:szCs w:val="24"/>
        </w:rPr>
        <w:tab/>
      </w:r>
      <w:r>
        <w:rPr>
          <w:rFonts w:ascii="Times New Roman" w:hAnsi="Times New Roman"/>
          <w:sz w:val="24"/>
          <w:szCs w:val="24"/>
        </w:rPr>
        <w:tab/>
        <w:t>Assume that you are in the 2</w:t>
      </w:r>
      <w:r w:rsidR="006F7B36">
        <w:rPr>
          <w:rFonts w:ascii="Times New Roman" w:hAnsi="Times New Roman"/>
          <w:sz w:val="24"/>
          <w:szCs w:val="24"/>
        </w:rPr>
        <w:t>5</w:t>
      </w:r>
      <w:r>
        <w:rPr>
          <w:rFonts w:ascii="Times New Roman" w:hAnsi="Times New Roman"/>
          <w:sz w:val="24"/>
          <w:szCs w:val="24"/>
        </w:rPr>
        <w:t xml:space="preserve"> percent marginal tax bracket and that you have $5,000 to invest.  You have narrowed your investment choices down to </w:t>
      </w:r>
      <w:smartTag w:uri="urn:schemas-microsoft-com:office:smarttags" w:element="place">
        <w:smartTag w:uri="urn:schemas-microsoft-com:office:smarttags" w:element="State">
          <w:r>
            <w:rPr>
              <w:rFonts w:ascii="Times New Roman" w:hAnsi="Times New Roman"/>
              <w:sz w:val="24"/>
              <w:szCs w:val="24"/>
            </w:rPr>
            <w:t>California</w:t>
          </w:r>
        </w:smartTag>
      </w:smartTag>
      <w:r>
        <w:rPr>
          <w:rFonts w:ascii="Times New Roman" w:hAnsi="Times New Roman"/>
          <w:sz w:val="24"/>
          <w:szCs w:val="24"/>
        </w:rPr>
        <w:t xml:space="preserve"> bonds with a yield of 7 percent or equally risky Exxon</w:t>
      </w:r>
      <w:r w:rsidR="00026123">
        <w:rPr>
          <w:rFonts w:ascii="Times New Roman" w:hAnsi="Times New Roman"/>
          <w:sz w:val="24"/>
          <w:szCs w:val="24"/>
        </w:rPr>
        <w:t>Mobil</w:t>
      </w:r>
      <w:r>
        <w:rPr>
          <w:rFonts w:ascii="Times New Roman" w:hAnsi="Times New Roman"/>
          <w:sz w:val="24"/>
          <w:szCs w:val="24"/>
        </w:rPr>
        <w:t xml:space="preserve"> bonds with a yield of 10 percent.  Which one should you choose and why?  At what marginal tax rate would you be indifferent to the choice between </w:t>
      </w:r>
      <w:smartTag w:uri="urn:schemas-microsoft-com:office:smarttags" w:element="place">
        <w:smartTag w:uri="urn:schemas-microsoft-com:office:smarttags" w:element="State">
          <w:r>
            <w:rPr>
              <w:rFonts w:ascii="Times New Roman" w:hAnsi="Times New Roman"/>
              <w:sz w:val="24"/>
              <w:szCs w:val="24"/>
            </w:rPr>
            <w:t>California</w:t>
          </w:r>
        </w:smartTag>
      </w:smartTag>
      <w:r>
        <w:rPr>
          <w:rFonts w:ascii="Times New Roman" w:hAnsi="Times New Roman"/>
          <w:sz w:val="24"/>
          <w:szCs w:val="24"/>
        </w:rPr>
        <w:t xml:space="preserve"> and Exxon</w:t>
      </w:r>
      <w:r w:rsidR="00026123">
        <w:rPr>
          <w:rFonts w:ascii="Times New Roman" w:hAnsi="Times New Roman"/>
          <w:sz w:val="24"/>
          <w:szCs w:val="24"/>
        </w:rPr>
        <w:t>Mobil</w:t>
      </w:r>
      <w:r>
        <w:rPr>
          <w:rFonts w:ascii="Times New Roman" w:hAnsi="Times New Roman"/>
          <w:sz w:val="24"/>
          <w:szCs w:val="24"/>
        </w:rPr>
        <w:t xml:space="preserve"> bonds?</w:t>
      </w:r>
    </w:p>
    <w:p w:rsidR="001D21F9" w:rsidRDefault="001D21F9" w:rsidP="00D917F3">
      <w:pPr>
        <w:keepNext/>
        <w:keepLines/>
        <w:widowControl/>
        <w:tabs>
          <w:tab w:val="left" w:pos="0"/>
          <w:tab w:val="left" w:pos="720"/>
          <w:tab w:val="left" w:pos="1080"/>
        </w:tabs>
        <w:jc w:val="both"/>
        <w:rPr>
          <w:rFonts w:ascii="Times New Roman" w:hAnsi="Times New Roman"/>
          <w:b/>
          <w:szCs w:val="24"/>
        </w:rPr>
      </w:pPr>
    </w:p>
    <w:p w:rsidR="006F7B36" w:rsidRDefault="006F7B36" w:rsidP="006F7B36">
      <w:pPr>
        <w:keepNext/>
        <w:keepLines/>
        <w:widowControl/>
        <w:tabs>
          <w:tab w:val="left" w:pos="0"/>
          <w:tab w:val="left" w:pos="720"/>
          <w:tab w:val="left" w:pos="1080"/>
        </w:tabs>
        <w:jc w:val="both"/>
        <w:rPr>
          <w:rFonts w:ascii="Times New Roman" w:hAnsi="Times New Roman"/>
          <w:szCs w:val="24"/>
        </w:rPr>
      </w:pPr>
      <w:r>
        <w:rPr>
          <w:rFonts w:ascii="Times New Roman" w:hAnsi="Times New Roman"/>
          <w:b/>
          <w:szCs w:val="24"/>
        </w:rPr>
        <w:t>Answer:</w:t>
      </w:r>
      <w:r>
        <w:rPr>
          <w:rFonts w:ascii="Times New Roman" w:hAnsi="Times New Roman"/>
          <w:szCs w:val="24"/>
        </w:rPr>
        <w:tab/>
        <w:t>After-tax return income at t = 25%:</w:t>
      </w:r>
    </w:p>
    <w:p w:rsidR="006F7B36" w:rsidRDefault="006F7B36" w:rsidP="006F7B36">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ExxonMobil = 0.10($5,000) - (0.10)($5,000)(0.25) = $375.</w:t>
      </w: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smartTag w:uri="urn:schemas-microsoft-com:office:smarttags" w:element="place">
        <w:smartTag w:uri="urn:schemas-microsoft-com:office:smarttags" w:element="State">
          <w:r>
            <w:rPr>
              <w:rFonts w:ascii="Times New Roman" w:hAnsi="Times New Roman"/>
              <w:szCs w:val="24"/>
            </w:rPr>
            <w:t>California</w:t>
          </w:r>
        </w:smartTag>
      </w:smartTag>
      <w:r>
        <w:rPr>
          <w:rFonts w:ascii="Times New Roman" w:hAnsi="Times New Roman"/>
          <w:szCs w:val="24"/>
        </w:rPr>
        <w:t xml:space="preserve"> = 0.07($5,000) - $0 = $350.</w:t>
      </w:r>
    </w:p>
    <w:p w:rsidR="006F7B36" w:rsidRDefault="006F7B36" w:rsidP="006F7B36">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Alternatively, calculate after-tax yields:</w:t>
      </w: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A-T yield</w:t>
      </w:r>
      <w:r>
        <w:rPr>
          <w:rFonts w:ascii="Times New Roman" w:hAnsi="Times New Roman"/>
          <w:szCs w:val="24"/>
          <w:vertAlign w:val="subscript"/>
        </w:rPr>
        <w:t>ExxonMobil</w:t>
      </w:r>
      <w:r>
        <w:rPr>
          <w:rFonts w:ascii="Times New Roman" w:hAnsi="Times New Roman"/>
          <w:szCs w:val="24"/>
        </w:rPr>
        <w:t xml:space="preserve"> = 10.0%(1 - t) = 10%(1 - 0.25) = 7.5%.</w:t>
      </w: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A-T yield</w:t>
      </w:r>
      <w:r>
        <w:rPr>
          <w:rFonts w:ascii="Times New Roman" w:hAnsi="Times New Roman"/>
          <w:szCs w:val="24"/>
          <w:vertAlign w:val="subscript"/>
        </w:rPr>
        <w:t>Calif.</w:t>
      </w:r>
      <w:r>
        <w:rPr>
          <w:rFonts w:ascii="Times New Roman" w:hAnsi="Times New Roman"/>
          <w:szCs w:val="24"/>
        </w:rPr>
        <w:t xml:space="preserve"> = 7.0%.</w:t>
      </w:r>
    </w:p>
    <w:p w:rsidR="006F7B36" w:rsidRDefault="006F7B36" w:rsidP="006F7B36">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At what marginal tax rate would you be indifferent?</w:t>
      </w: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p>
    <w:p w:rsidR="006F7B36" w:rsidRDefault="006F7B36" w:rsidP="006F7B36">
      <w:pPr>
        <w:keepNext/>
        <w:keepLines/>
        <w:widowControl/>
        <w:tabs>
          <w:tab w:val="right" w:pos="1980"/>
          <w:tab w:val="left" w:pos="2070"/>
        </w:tabs>
        <w:ind w:left="720" w:firstLine="360"/>
        <w:jc w:val="both"/>
        <w:rPr>
          <w:rFonts w:ascii="Times New Roman" w:hAnsi="Times New Roman"/>
          <w:szCs w:val="24"/>
        </w:rPr>
      </w:pPr>
      <w:r>
        <w:rPr>
          <w:rFonts w:ascii="Times New Roman" w:hAnsi="Times New Roman"/>
          <w:szCs w:val="24"/>
        </w:rPr>
        <w:tab/>
        <w:t>7.0%</w:t>
      </w:r>
      <w:r>
        <w:rPr>
          <w:rFonts w:ascii="Times New Roman" w:hAnsi="Times New Roman"/>
          <w:szCs w:val="24"/>
        </w:rPr>
        <w:tab/>
        <w:t>= 10.0%(1 - t).  Solve for t.</w:t>
      </w:r>
    </w:p>
    <w:p w:rsidR="006F7B36" w:rsidRDefault="006F7B36" w:rsidP="006F7B36">
      <w:pPr>
        <w:keepNext/>
        <w:keepLines/>
        <w:widowControl/>
        <w:tabs>
          <w:tab w:val="right" w:pos="1980"/>
          <w:tab w:val="left" w:pos="2070"/>
        </w:tabs>
        <w:ind w:left="720" w:firstLine="360"/>
        <w:jc w:val="both"/>
        <w:rPr>
          <w:rFonts w:ascii="Times New Roman" w:hAnsi="Times New Roman"/>
          <w:szCs w:val="24"/>
        </w:rPr>
      </w:pPr>
    </w:p>
    <w:p w:rsidR="006F7B36" w:rsidRDefault="006F7B36" w:rsidP="006F7B36">
      <w:pPr>
        <w:keepNext/>
        <w:keepLines/>
        <w:widowControl/>
        <w:tabs>
          <w:tab w:val="right" w:pos="1980"/>
          <w:tab w:val="left" w:pos="2070"/>
        </w:tabs>
        <w:ind w:firstLine="1080"/>
        <w:jc w:val="both"/>
        <w:rPr>
          <w:rFonts w:ascii="Times New Roman" w:hAnsi="Times New Roman"/>
          <w:szCs w:val="24"/>
        </w:rPr>
      </w:pPr>
      <w:r>
        <w:rPr>
          <w:rFonts w:ascii="Times New Roman" w:hAnsi="Times New Roman"/>
          <w:szCs w:val="24"/>
        </w:rPr>
        <w:tab/>
        <w:t>7.0%</w:t>
      </w:r>
      <w:r>
        <w:rPr>
          <w:rFonts w:ascii="Times New Roman" w:hAnsi="Times New Roman"/>
          <w:szCs w:val="24"/>
        </w:rPr>
        <w:tab/>
        <w:t>= 10.0% - 10.0%(t)</w:t>
      </w:r>
    </w:p>
    <w:p w:rsidR="006F7B36" w:rsidRDefault="006F7B36" w:rsidP="006F7B36">
      <w:pPr>
        <w:keepNext/>
        <w:keepLines/>
        <w:widowControl/>
        <w:tabs>
          <w:tab w:val="right" w:pos="1980"/>
          <w:tab w:val="left" w:pos="2070"/>
        </w:tabs>
        <w:ind w:left="1080"/>
        <w:jc w:val="both"/>
        <w:rPr>
          <w:rFonts w:ascii="Times New Roman" w:hAnsi="Times New Roman"/>
          <w:szCs w:val="24"/>
        </w:rPr>
      </w:pPr>
      <w:r>
        <w:rPr>
          <w:rFonts w:ascii="Times New Roman" w:hAnsi="Times New Roman"/>
          <w:szCs w:val="24"/>
        </w:rPr>
        <w:tab/>
        <w:t>10.0%(t)</w:t>
      </w:r>
      <w:r>
        <w:rPr>
          <w:rFonts w:ascii="Times New Roman" w:hAnsi="Times New Roman"/>
          <w:szCs w:val="24"/>
        </w:rPr>
        <w:tab/>
        <w:t>= 3%</w:t>
      </w:r>
    </w:p>
    <w:p w:rsidR="006F7B36" w:rsidRDefault="006F7B36" w:rsidP="006F7B36">
      <w:pPr>
        <w:keepNext/>
        <w:keepLines/>
        <w:widowControl/>
        <w:tabs>
          <w:tab w:val="right" w:pos="1980"/>
          <w:tab w:val="left" w:pos="2070"/>
        </w:tabs>
        <w:ind w:left="720" w:firstLine="360"/>
        <w:jc w:val="both"/>
        <w:outlineLvl w:val="0"/>
        <w:rPr>
          <w:rFonts w:ascii="Times New Roman" w:hAnsi="Times New Roman"/>
          <w:szCs w:val="24"/>
        </w:rPr>
      </w:pPr>
      <w:r>
        <w:rPr>
          <w:rFonts w:ascii="Times New Roman" w:hAnsi="Times New Roman"/>
          <w:szCs w:val="24"/>
        </w:rPr>
        <w:tab/>
        <w:t>t</w:t>
      </w:r>
      <w:r>
        <w:rPr>
          <w:rFonts w:ascii="Times New Roman" w:hAnsi="Times New Roman"/>
          <w:szCs w:val="24"/>
        </w:rPr>
        <w:tab/>
        <w:t>= 30%.</w:t>
      </w:r>
    </w:p>
    <w:p w:rsidR="001D21F9" w:rsidRDefault="001D21F9" w:rsidP="00D917F3">
      <w:pPr>
        <w:keepNext/>
        <w:keepLines/>
        <w:widowControl/>
        <w:tabs>
          <w:tab w:val="left" w:pos="0"/>
          <w:tab w:val="left" w:pos="720"/>
          <w:tab w:val="left" w:pos="1080"/>
        </w:tabs>
        <w:jc w:val="both"/>
        <w:rPr>
          <w:rFonts w:ascii="Times New Roman" w:hAnsi="Times New Roman"/>
          <w:szCs w:val="24"/>
        </w:rPr>
      </w:pPr>
    </w:p>
    <w:sectPr w:rsidR="001D21F9" w:rsidSect="00774115">
      <w:footerReference w:type="even" r:id="rId16"/>
      <w:footerReference w:type="default" r:id="rId17"/>
      <w:endnotePr>
        <w:numFmt w:val="decimal"/>
      </w:endnotePr>
      <w:pgSz w:w="12240" w:h="15840" w:code="1"/>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370" w:rsidRDefault="00E45370" w:rsidP="002274D6">
      <w:pPr>
        <w:pStyle w:val="Footer"/>
      </w:pPr>
      <w:r>
        <w:separator/>
      </w:r>
    </w:p>
  </w:endnote>
  <w:endnote w:type="continuationSeparator" w:id="0">
    <w:p w:rsidR="00E45370" w:rsidRDefault="00E45370" w:rsidP="002274D6">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4FF" w:rsidRPr="00587B30" w:rsidRDefault="009C34FF" w:rsidP="00513539">
    <w:pPr>
      <w:rPr>
        <w:szCs w:val="24"/>
      </w:rPr>
    </w:pPr>
    <w:r>
      <w:rPr>
        <w:rFonts w:ascii="Times New Roman" w:hAnsi="Times New Roman"/>
        <w:bCs/>
        <w:i/>
        <w:szCs w:val="24"/>
      </w:rPr>
      <w:t>Answers and Solutions:</w:t>
    </w:r>
    <w:r>
      <w:rPr>
        <w:rFonts w:ascii="Times New Roman" w:hAnsi="Times New Roman"/>
        <w:i/>
        <w:szCs w:val="24"/>
      </w:rPr>
      <w:t xml:space="preserve">  </w:t>
    </w:r>
    <w:r>
      <w:rPr>
        <w:rFonts w:ascii="Times New Roman" w:hAnsi="Times New Roman"/>
        <w:szCs w:val="24"/>
      </w:rPr>
      <w:t>2</w:t>
    </w:r>
    <w:r w:rsidRPr="00587B30">
      <w:rPr>
        <w:rFonts w:ascii="Times New Roman" w:hAnsi="Times New Roman"/>
        <w:szCs w:val="24"/>
      </w:rPr>
      <w:t xml:space="preserve"> - </w:t>
    </w:r>
    <w:r w:rsidRPr="00587B30">
      <w:rPr>
        <w:rFonts w:ascii="Times New Roman" w:hAnsi="Times New Roman"/>
        <w:szCs w:val="24"/>
      </w:rPr>
      <w:fldChar w:fldCharType="begin"/>
    </w:r>
    <w:r w:rsidRPr="00587B30">
      <w:rPr>
        <w:rFonts w:ascii="Times New Roman" w:hAnsi="Times New Roman"/>
        <w:szCs w:val="24"/>
      </w:rPr>
      <w:instrText xml:space="preserve">PAGE </w:instrText>
    </w:r>
    <w:r w:rsidRPr="00587B30">
      <w:rPr>
        <w:rFonts w:ascii="Times New Roman" w:hAnsi="Times New Roman"/>
        <w:szCs w:val="24"/>
      </w:rPr>
      <w:fldChar w:fldCharType="separate"/>
    </w:r>
    <w:r w:rsidR="00CD2727">
      <w:rPr>
        <w:rFonts w:ascii="Times New Roman" w:hAnsi="Times New Roman"/>
        <w:noProof/>
        <w:szCs w:val="24"/>
      </w:rPr>
      <w:t>10</w:t>
    </w:r>
    <w:r w:rsidRPr="00587B30">
      <w:rPr>
        <w:rFonts w:ascii="Times New Roman" w:hAnsi="Times New Roman"/>
        <w:szCs w:val="24"/>
      </w:rPr>
      <w:fldChar w:fldCharType="end"/>
    </w:r>
  </w:p>
  <w:p w:rsidR="009C34FF" w:rsidRDefault="009C34FF" w:rsidP="0034037A">
    <w:pPr>
      <w:rPr>
        <w:sz w:val="16"/>
        <w:szCs w:val="16"/>
      </w:rPr>
    </w:pPr>
  </w:p>
  <w:p w:rsidR="009C34FF" w:rsidRDefault="009C34FF" w:rsidP="0034037A">
    <w:r w:rsidRPr="00AB4400">
      <w:rPr>
        <w:sz w:val="16"/>
        <w:szCs w:val="16"/>
      </w:rPr>
      <w:t>© 201</w:t>
    </w:r>
    <w:r>
      <w:rPr>
        <w:sz w:val="16"/>
        <w:szCs w:val="16"/>
      </w:rPr>
      <w:t>7</w:t>
    </w:r>
    <w:r w:rsidRPr="00AB4400">
      <w:rPr>
        <w:sz w:val="16"/>
        <w:szCs w:val="16"/>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4FF" w:rsidRPr="00667E94" w:rsidRDefault="009C34FF" w:rsidP="00BF60E3">
    <w:pPr>
      <w:tabs>
        <w:tab w:val="right" w:pos="9360"/>
      </w:tabs>
      <w:rPr>
        <w:szCs w:val="24"/>
      </w:rPr>
    </w:pPr>
    <w:r>
      <w:rPr>
        <w:rFonts w:ascii="Times New Roman" w:hAnsi="Times New Roman"/>
        <w:szCs w:val="24"/>
      </w:rPr>
      <w:tab/>
    </w:r>
    <w:r>
      <w:rPr>
        <w:rFonts w:ascii="Times New Roman" w:hAnsi="Times New Roman"/>
        <w:bCs/>
        <w:i/>
        <w:szCs w:val="24"/>
      </w:rPr>
      <w:t>Answers and Solutions:</w:t>
    </w:r>
    <w:r>
      <w:rPr>
        <w:rFonts w:ascii="Times New Roman" w:hAnsi="Times New Roman"/>
        <w:i/>
        <w:szCs w:val="24"/>
      </w:rPr>
      <w:t xml:space="preserve">  </w:t>
    </w:r>
    <w:r>
      <w:rPr>
        <w:rFonts w:ascii="Times New Roman" w:hAnsi="Times New Roman"/>
        <w:szCs w:val="24"/>
      </w:rPr>
      <w:t>2</w:t>
    </w:r>
    <w:r w:rsidRPr="00667E94">
      <w:rPr>
        <w:rFonts w:ascii="Times New Roman" w:hAnsi="Times New Roman"/>
        <w:szCs w:val="24"/>
      </w:rPr>
      <w:t xml:space="preserve"> - </w:t>
    </w:r>
    <w:r w:rsidRPr="00667E94">
      <w:rPr>
        <w:rFonts w:ascii="Times New Roman" w:hAnsi="Times New Roman"/>
        <w:szCs w:val="24"/>
      </w:rPr>
      <w:fldChar w:fldCharType="begin"/>
    </w:r>
    <w:r w:rsidRPr="00667E94">
      <w:rPr>
        <w:rFonts w:ascii="Times New Roman" w:hAnsi="Times New Roman"/>
        <w:szCs w:val="24"/>
      </w:rPr>
      <w:instrText xml:space="preserve">PAGE </w:instrText>
    </w:r>
    <w:r w:rsidRPr="00667E94">
      <w:rPr>
        <w:rFonts w:ascii="Times New Roman" w:hAnsi="Times New Roman"/>
        <w:szCs w:val="24"/>
      </w:rPr>
      <w:fldChar w:fldCharType="separate"/>
    </w:r>
    <w:r w:rsidR="00CD2727">
      <w:rPr>
        <w:rFonts w:ascii="Times New Roman" w:hAnsi="Times New Roman"/>
        <w:noProof/>
        <w:szCs w:val="24"/>
      </w:rPr>
      <w:t>9</w:t>
    </w:r>
    <w:r w:rsidRPr="00667E94">
      <w:rPr>
        <w:rFonts w:ascii="Times New Roman" w:hAnsi="Times New Roman"/>
        <w:szCs w:val="24"/>
      </w:rPr>
      <w:fldChar w:fldCharType="end"/>
    </w:r>
  </w:p>
  <w:p w:rsidR="009C34FF" w:rsidRDefault="009C34FF" w:rsidP="00513539">
    <w:pPr>
      <w:rPr>
        <w:sz w:val="16"/>
        <w:szCs w:val="16"/>
      </w:rPr>
    </w:pPr>
  </w:p>
  <w:p w:rsidR="009C34FF" w:rsidRPr="00AB4400" w:rsidRDefault="009C34FF" w:rsidP="00513539">
    <w:pPr>
      <w:rPr>
        <w:sz w:val="16"/>
        <w:szCs w:val="16"/>
      </w:rPr>
    </w:pPr>
    <w:r w:rsidRPr="00AB4400">
      <w:rPr>
        <w:sz w:val="16"/>
        <w:szCs w:val="16"/>
      </w:rPr>
      <w:t>© 201</w:t>
    </w:r>
    <w:r>
      <w:rPr>
        <w:sz w:val="16"/>
        <w:szCs w:val="16"/>
      </w:rPr>
      <w:t>7</w:t>
    </w:r>
    <w:r w:rsidRPr="00AB4400">
      <w:rPr>
        <w:sz w:val="16"/>
        <w:szCs w:val="16"/>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4FF" w:rsidRPr="00587B30" w:rsidRDefault="009C34FF" w:rsidP="00513539">
    <w:pPr>
      <w:rPr>
        <w:szCs w:val="24"/>
      </w:rPr>
    </w:pPr>
    <w:r>
      <w:rPr>
        <w:rFonts w:ascii="Times New Roman" w:hAnsi="Times New Roman"/>
        <w:bCs/>
        <w:i/>
        <w:szCs w:val="24"/>
      </w:rPr>
      <w:t>Mini Case:</w:t>
    </w:r>
    <w:r>
      <w:rPr>
        <w:rFonts w:ascii="Times New Roman" w:hAnsi="Times New Roman"/>
        <w:i/>
        <w:szCs w:val="24"/>
      </w:rPr>
      <w:t xml:space="preserve">  </w:t>
    </w:r>
    <w:r>
      <w:rPr>
        <w:rFonts w:ascii="Times New Roman" w:hAnsi="Times New Roman"/>
        <w:szCs w:val="24"/>
      </w:rPr>
      <w:t>2</w:t>
    </w:r>
    <w:r w:rsidRPr="00587B30">
      <w:rPr>
        <w:rFonts w:ascii="Times New Roman" w:hAnsi="Times New Roman"/>
        <w:szCs w:val="24"/>
      </w:rPr>
      <w:t xml:space="preserve"> - </w:t>
    </w:r>
    <w:r w:rsidRPr="00587B30">
      <w:rPr>
        <w:rFonts w:ascii="Times New Roman" w:hAnsi="Times New Roman"/>
        <w:szCs w:val="24"/>
      </w:rPr>
      <w:fldChar w:fldCharType="begin"/>
    </w:r>
    <w:r w:rsidRPr="00587B30">
      <w:rPr>
        <w:rFonts w:ascii="Times New Roman" w:hAnsi="Times New Roman"/>
        <w:szCs w:val="24"/>
      </w:rPr>
      <w:instrText xml:space="preserve">PAGE </w:instrText>
    </w:r>
    <w:r w:rsidRPr="00587B30">
      <w:rPr>
        <w:rFonts w:ascii="Times New Roman" w:hAnsi="Times New Roman"/>
        <w:szCs w:val="24"/>
      </w:rPr>
      <w:fldChar w:fldCharType="separate"/>
    </w:r>
    <w:r w:rsidR="00CD2727">
      <w:rPr>
        <w:rFonts w:ascii="Times New Roman" w:hAnsi="Times New Roman"/>
        <w:noProof/>
        <w:szCs w:val="24"/>
      </w:rPr>
      <w:t>12</w:t>
    </w:r>
    <w:r w:rsidRPr="00587B30">
      <w:rPr>
        <w:rFonts w:ascii="Times New Roman" w:hAnsi="Times New Roman"/>
        <w:szCs w:val="24"/>
      </w:rPr>
      <w:fldChar w:fldCharType="end"/>
    </w:r>
  </w:p>
  <w:p w:rsidR="009C34FF" w:rsidRDefault="009C34FF" w:rsidP="0034037A">
    <w:pPr>
      <w:rPr>
        <w:sz w:val="16"/>
        <w:szCs w:val="16"/>
      </w:rPr>
    </w:pPr>
  </w:p>
  <w:p w:rsidR="009C34FF" w:rsidRDefault="009C34FF" w:rsidP="0034037A">
    <w:r w:rsidRPr="00AB4400">
      <w:rPr>
        <w:sz w:val="16"/>
        <w:szCs w:val="16"/>
      </w:rPr>
      <w:t>© 201</w:t>
    </w:r>
    <w:r>
      <w:rPr>
        <w:sz w:val="16"/>
        <w:szCs w:val="16"/>
      </w:rPr>
      <w:t>7</w:t>
    </w:r>
    <w:r w:rsidRPr="00AB4400">
      <w:rPr>
        <w:sz w:val="16"/>
        <w:szCs w:val="16"/>
      </w:rPr>
      <w:t xml:space="preserve">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4FF" w:rsidRPr="00667E94" w:rsidRDefault="009C34FF" w:rsidP="00BF60E3">
    <w:pPr>
      <w:tabs>
        <w:tab w:val="right" w:pos="9360"/>
      </w:tabs>
      <w:rPr>
        <w:szCs w:val="24"/>
      </w:rPr>
    </w:pPr>
    <w:r>
      <w:rPr>
        <w:rFonts w:ascii="Times New Roman" w:hAnsi="Times New Roman"/>
        <w:szCs w:val="24"/>
      </w:rPr>
      <w:tab/>
    </w:r>
    <w:r>
      <w:rPr>
        <w:rFonts w:ascii="Times New Roman" w:hAnsi="Times New Roman"/>
        <w:bCs/>
        <w:i/>
        <w:szCs w:val="24"/>
      </w:rPr>
      <w:t>Mini Case:</w:t>
    </w:r>
    <w:r>
      <w:rPr>
        <w:rFonts w:ascii="Times New Roman" w:hAnsi="Times New Roman"/>
        <w:i/>
        <w:szCs w:val="24"/>
      </w:rPr>
      <w:t xml:space="preserve">  </w:t>
    </w:r>
    <w:r>
      <w:rPr>
        <w:rFonts w:ascii="Times New Roman" w:hAnsi="Times New Roman"/>
        <w:szCs w:val="24"/>
      </w:rPr>
      <w:t>2</w:t>
    </w:r>
    <w:r w:rsidRPr="00667E94">
      <w:rPr>
        <w:rFonts w:ascii="Times New Roman" w:hAnsi="Times New Roman"/>
        <w:szCs w:val="24"/>
      </w:rPr>
      <w:t xml:space="preserve"> - </w:t>
    </w:r>
    <w:r w:rsidRPr="00667E94">
      <w:rPr>
        <w:rFonts w:ascii="Times New Roman" w:hAnsi="Times New Roman"/>
        <w:szCs w:val="24"/>
      </w:rPr>
      <w:fldChar w:fldCharType="begin"/>
    </w:r>
    <w:r w:rsidRPr="00667E94">
      <w:rPr>
        <w:rFonts w:ascii="Times New Roman" w:hAnsi="Times New Roman"/>
        <w:szCs w:val="24"/>
      </w:rPr>
      <w:instrText xml:space="preserve">PAGE </w:instrText>
    </w:r>
    <w:r w:rsidRPr="00667E94">
      <w:rPr>
        <w:rFonts w:ascii="Times New Roman" w:hAnsi="Times New Roman"/>
        <w:szCs w:val="24"/>
      </w:rPr>
      <w:fldChar w:fldCharType="separate"/>
    </w:r>
    <w:r w:rsidR="00CD2727">
      <w:rPr>
        <w:rFonts w:ascii="Times New Roman" w:hAnsi="Times New Roman"/>
        <w:noProof/>
        <w:szCs w:val="24"/>
      </w:rPr>
      <w:t>11</w:t>
    </w:r>
    <w:r w:rsidRPr="00667E94">
      <w:rPr>
        <w:rFonts w:ascii="Times New Roman" w:hAnsi="Times New Roman"/>
        <w:szCs w:val="24"/>
      </w:rPr>
      <w:fldChar w:fldCharType="end"/>
    </w:r>
  </w:p>
  <w:p w:rsidR="009C34FF" w:rsidRDefault="009C34FF" w:rsidP="00513539">
    <w:pPr>
      <w:rPr>
        <w:sz w:val="16"/>
        <w:szCs w:val="16"/>
      </w:rPr>
    </w:pPr>
  </w:p>
  <w:p w:rsidR="009C34FF" w:rsidRPr="00AB4400" w:rsidRDefault="009C34FF" w:rsidP="00513539">
    <w:pPr>
      <w:rPr>
        <w:sz w:val="16"/>
        <w:szCs w:val="16"/>
      </w:rPr>
    </w:pPr>
    <w:r w:rsidRPr="00AB4400">
      <w:rPr>
        <w:sz w:val="16"/>
        <w:szCs w:val="16"/>
      </w:rPr>
      <w:t>© 201</w:t>
    </w:r>
    <w:r>
      <w:rPr>
        <w:sz w:val="16"/>
        <w:szCs w:val="16"/>
      </w:rPr>
      <w:t>7</w:t>
    </w:r>
    <w:r w:rsidRPr="00AB4400">
      <w:rPr>
        <w:sz w:val="16"/>
        <w:szCs w:val="16"/>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370" w:rsidRDefault="00E45370" w:rsidP="002274D6">
      <w:pPr>
        <w:pStyle w:val="Footer"/>
      </w:pPr>
      <w:r>
        <w:separator/>
      </w:r>
    </w:p>
  </w:footnote>
  <w:footnote w:type="continuationSeparator" w:id="0">
    <w:p w:rsidR="00E45370" w:rsidRDefault="00E45370" w:rsidP="002274D6">
      <w:pPr>
        <w:pStyle w:val="Foote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es, Phillip R">
    <w15:presenceInfo w15:providerId="None" w15:userId="Daves, Phillip 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D917F3"/>
    <w:rsid w:val="00005CE0"/>
    <w:rsid w:val="000121D5"/>
    <w:rsid w:val="0002346B"/>
    <w:rsid w:val="00026123"/>
    <w:rsid w:val="00026ADD"/>
    <w:rsid w:val="00030B95"/>
    <w:rsid w:val="00036F07"/>
    <w:rsid w:val="0005368A"/>
    <w:rsid w:val="000A5C1A"/>
    <w:rsid w:val="000B1332"/>
    <w:rsid w:val="000B1374"/>
    <w:rsid w:val="000B5B51"/>
    <w:rsid w:val="000B78AF"/>
    <w:rsid w:val="000E3393"/>
    <w:rsid w:val="000E6613"/>
    <w:rsid w:val="000F2E68"/>
    <w:rsid w:val="000F7F1B"/>
    <w:rsid w:val="00100363"/>
    <w:rsid w:val="00135DB3"/>
    <w:rsid w:val="001A0B7B"/>
    <w:rsid w:val="001A298A"/>
    <w:rsid w:val="001A5B0D"/>
    <w:rsid w:val="001A7B34"/>
    <w:rsid w:val="001B3DF8"/>
    <w:rsid w:val="001C1C0B"/>
    <w:rsid w:val="001C3503"/>
    <w:rsid w:val="001D21F9"/>
    <w:rsid w:val="001E4B30"/>
    <w:rsid w:val="002274D6"/>
    <w:rsid w:val="00234789"/>
    <w:rsid w:val="002674B1"/>
    <w:rsid w:val="00291DA6"/>
    <w:rsid w:val="002930D4"/>
    <w:rsid w:val="002B252B"/>
    <w:rsid w:val="002C4486"/>
    <w:rsid w:val="002D22F9"/>
    <w:rsid w:val="002E63F4"/>
    <w:rsid w:val="0031598B"/>
    <w:rsid w:val="003171FD"/>
    <w:rsid w:val="00331503"/>
    <w:rsid w:val="0034037A"/>
    <w:rsid w:val="00350721"/>
    <w:rsid w:val="0036501E"/>
    <w:rsid w:val="00387D44"/>
    <w:rsid w:val="003C29BE"/>
    <w:rsid w:val="003C5AFE"/>
    <w:rsid w:val="003F762D"/>
    <w:rsid w:val="004027BC"/>
    <w:rsid w:val="0040794B"/>
    <w:rsid w:val="00437341"/>
    <w:rsid w:val="004528E6"/>
    <w:rsid w:val="004B07FD"/>
    <w:rsid w:val="004D1079"/>
    <w:rsid w:val="004F4FAB"/>
    <w:rsid w:val="00513539"/>
    <w:rsid w:val="00521C45"/>
    <w:rsid w:val="0053698B"/>
    <w:rsid w:val="0054218D"/>
    <w:rsid w:val="00552614"/>
    <w:rsid w:val="00587B30"/>
    <w:rsid w:val="00597193"/>
    <w:rsid w:val="005D46E1"/>
    <w:rsid w:val="005D5F60"/>
    <w:rsid w:val="005E4486"/>
    <w:rsid w:val="005F0FF6"/>
    <w:rsid w:val="005F7FD0"/>
    <w:rsid w:val="00614E30"/>
    <w:rsid w:val="006275BB"/>
    <w:rsid w:val="0063038C"/>
    <w:rsid w:val="00640D96"/>
    <w:rsid w:val="006460BA"/>
    <w:rsid w:val="00646CDC"/>
    <w:rsid w:val="00667E94"/>
    <w:rsid w:val="00667F68"/>
    <w:rsid w:val="00682C7E"/>
    <w:rsid w:val="006D01CE"/>
    <w:rsid w:val="006F7B36"/>
    <w:rsid w:val="00720FDF"/>
    <w:rsid w:val="00722AF6"/>
    <w:rsid w:val="00723F22"/>
    <w:rsid w:val="00733C0F"/>
    <w:rsid w:val="00743EE1"/>
    <w:rsid w:val="007547B1"/>
    <w:rsid w:val="0076091F"/>
    <w:rsid w:val="007644AE"/>
    <w:rsid w:val="00774115"/>
    <w:rsid w:val="00783BDF"/>
    <w:rsid w:val="00791E2C"/>
    <w:rsid w:val="007A6C54"/>
    <w:rsid w:val="008062BC"/>
    <w:rsid w:val="00837D9D"/>
    <w:rsid w:val="00872A40"/>
    <w:rsid w:val="00882FBD"/>
    <w:rsid w:val="008964FE"/>
    <w:rsid w:val="008C033C"/>
    <w:rsid w:val="008C24C3"/>
    <w:rsid w:val="008D3D17"/>
    <w:rsid w:val="009021A3"/>
    <w:rsid w:val="009079BF"/>
    <w:rsid w:val="00913A51"/>
    <w:rsid w:val="00951857"/>
    <w:rsid w:val="00954F5A"/>
    <w:rsid w:val="00956268"/>
    <w:rsid w:val="00975B5B"/>
    <w:rsid w:val="0098337C"/>
    <w:rsid w:val="00997BBE"/>
    <w:rsid w:val="009C34FF"/>
    <w:rsid w:val="009C55E2"/>
    <w:rsid w:val="009E4A0D"/>
    <w:rsid w:val="00A01298"/>
    <w:rsid w:val="00A0217B"/>
    <w:rsid w:val="00A153D2"/>
    <w:rsid w:val="00A31BD8"/>
    <w:rsid w:val="00A41A2D"/>
    <w:rsid w:val="00A548B8"/>
    <w:rsid w:val="00A55484"/>
    <w:rsid w:val="00A576A6"/>
    <w:rsid w:val="00A57B52"/>
    <w:rsid w:val="00A6650C"/>
    <w:rsid w:val="00A714C8"/>
    <w:rsid w:val="00A8424C"/>
    <w:rsid w:val="00AF7C23"/>
    <w:rsid w:val="00B122AB"/>
    <w:rsid w:val="00B61F1D"/>
    <w:rsid w:val="00B87A53"/>
    <w:rsid w:val="00B921ED"/>
    <w:rsid w:val="00BA507D"/>
    <w:rsid w:val="00BE48C9"/>
    <w:rsid w:val="00BE7281"/>
    <w:rsid w:val="00BF5798"/>
    <w:rsid w:val="00BF60E3"/>
    <w:rsid w:val="00C0606A"/>
    <w:rsid w:val="00C2674A"/>
    <w:rsid w:val="00C65082"/>
    <w:rsid w:val="00C71F2F"/>
    <w:rsid w:val="00C74168"/>
    <w:rsid w:val="00C803DC"/>
    <w:rsid w:val="00C93F1A"/>
    <w:rsid w:val="00C94F0D"/>
    <w:rsid w:val="00CD1BEA"/>
    <w:rsid w:val="00CD2727"/>
    <w:rsid w:val="00CE25D6"/>
    <w:rsid w:val="00CF3238"/>
    <w:rsid w:val="00CF612F"/>
    <w:rsid w:val="00D42247"/>
    <w:rsid w:val="00D50B11"/>
    <w:rsid w:val="00D85BFC"/>
    <w:rsid w:val="00D917F3"/>
    <w:rsid w:val="00DA2F4C"/>
    <w:rsid w:val="00DB1906"/>
    <w:rsid w:val="00DB6368"/>
    <w:rsid w:val="00DD123C"/>
    <w:rsid w:val="00E07E72"/>
    <w:rsid w:val="00E34A15"/>
    <w:rsid w:val="00E41F02"/>
    <w:rsid w:val="00E45370"/>
    <w:rsid w:val="00E63AE9"/>
    <w:rsid w:val="00E85C1D"/>
    <w:rsid w:val="00EA4E6D"/>
    <w:rsid w:val="00EB28F2"/>
    <w:rsid w:val="00F039A7"/>
    <w:rsid w:val="00F06904"/>
    <w:rsid w:val="00F42D4A"/>
    <w:rsid w:val="00F50003"/>
    <w:rsid w:val="00F54556"/>
    <w:rsid w:val="00F72AA3"/>
    <w:rsid w:val="00F77361"/>
    <w:rsid w:val="00F86BA4"/>
    <w:rsid w:val="00FA53A9"/>
    <w:rsid w:val="00FA6A03"/>
    <w:rsid w:val="00FD3567"/>
    <w:rsid w:val="00FE51FD"/>
    <w:rsid w:val="00FF1563"/>
    <w:rsid w:val="00FF6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33C"/>
    <w:pPr>
      <w:widowControl w:val="0"/>
    </w:pPr>
    <w:rPr>
      <w:rFonts w:ascii="Courier New" w:hAnsi="Courier New"/>
      <w:snapToGrid w:val="0"/>
      <w:sz w:val="24"/>
    </w:rPr>
  </w:style>
  <w:style w:type="paragraph" w:styleId="Heading1">
    <w:name w:val="heading 1"/>
    <w:basedOn w:val="Normal"/>
    <w:next w:val="Normal"/>
    <w:qFormat/>
    <w:rsid w:val="008C033C"/>
    <w:pPr>
      <w:keepNext/>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jc w:val="center"/>
      <w:outlineLvl w:val="0"/>
    </w:pPr>
    <w:rPr>
      <w:rFonts w:ascii="Arial" w:hAnsi="Arial"/>
      <w:b/>
      <w:sz w:val="36"/>
    </w:rPr>
  </w:style>
  <w:style w:type="paragraph" w:styleId="Heading2">
    <w:name w:val="heading 2"/>
    <w:basedOn w:val="Normal"/>
    <w:next w:val="Normal"/>
    <w:qFormat/>
    <w:rsid w:val="008C033C"/>
    <w:pPr>
      <w:keepNext/>
      <w:framePr w:w="9360" w:hSpace="245" w:vSpace="245" w:wrap="around"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after="120"/>
      <w:jc w:val="center"/>
      <w:outlineLvl w:val="1"/>
    </w:pPr>
    <w:rPr>
      <w:rFonts w:ascii="Arial" w:hAnsi="Arial"/>
      <w:b/>
      <w:sz w:val="28"/>
    </w:rPr>
  </w:style>
  <w:style w:type="paragraph" w:styleId="Heading3">
    <w:name w:val="heading 3"/>
    <w:basedOn w:val="Normal"/>
    <w:next w:val="Normal"/>
    <w:qFormat/>
    <w:rsid w:val="008C033C"/>
    <w:pPr>
      <w:keepNext/>
      <w:widowControl/>
      <w:tabs>
        <w:tab w:val="center" w:pos="4680"/>
      </w:tabs>
      <w:spacing w:line="240" w:lineRule="exact"/>
      <w:jc w:val="both"/>
      <w:outlineLvl w:val="2"/>
    </w:pPr>
    <w:rPr>
      <w:rFonts w:ascii="Arial" w:hAnsi="Arial"/>
      <w:b/>
    </w:rPr>
  </w:style>
  <w:style w:type="paragraph" w:styleId="Heading4">
    <w:name w:val="heading 4"/>
    <w:basedOn w:val="Normal"/>
    <w:next w:val="Normal"/>
    <w:qFormat/>
    <w:rsid w:val="008C033C"/>
    <w:pPr>
      <w:keepNext/>
      <w:widowControl/>
      <w:tabs>
        <w:tab w:val="left" w:pos="-1080"/>
        <w:tab w:val="left" w:pos="-720"/>
        <w:tab w:val="left" w:pos="0"/>
        <w:tab w:val="left" w:pos="720"/>
        <w:tab w:val="left" w:pos="1440"/>
        <w:tab w:val="left" w:pos="2160"/>
        <w:tab w:val="left" w:pos="6480"/>
        <w:tab w:val="right" w:pos="7380"/>
      </w:tabs>
      <w:ind w:left="720" w:hanging="720"/>
      <w:jc w:val="center"/>
      <w:outlineLvl w:val="3"/>
    </w:pPr>
    <w:rPr>
      <w:rFonts w:ascii="Arial" w:hAnsi="Arial" w:cs="Arial"/>
      <w:b/>
      <w:bCs/>
      <w:sz w:val="28"/>
    </w:rPr>
  </w:style>
  <w:style w:type="paragraph" w:styleId="Heading5">
    <w:name w:val="heading 5"/>
    <w:basedOn w:val="Normal"/>
    <w:next w:val="Normal"/>
    <w:qFormat/>
    <w:rsid w:val="008C033C"/>
    <w:pPr>
      <w:keepNext/>
      <w:widowControl/>
      <w:tabs>
        <w:tab w:val="center" w:pos="4680"/>
      </w:tabs>
      <w:spacing w:line="240" w:lineRule="exact"/>
      <w:jc w:val="center"/>
      <w:outlineLvl w:val="4"/>
    </w:pPr>
    <w:rPr>
      <w:rFonts w:ascii="Arial" w:hAnsi="Arial"/>
      <w:b/>
    </w:rPr>
  </w:style>
  <w:style w:type="paragraph" w:styleId="Heading6">
    <w:name w:val="heading 6"/>
    <w:basedOn w:val="Normal"/>
    <w:next w:val="Normal"/>
    <w:qFormat/>
    <w:rsid w:val="008C033C"/>
    <w:pPr>
      <w:keepNext/>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jc w:val="center"/>
      <w:outlineLvl w:val="5"/>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C033C"/>
  </w:style>
  <w:style w:type="paragraph" w:customStyle="1" w:styleId="icqa">
    <w:name w:val="icqa"/>
    <w:basedOn w:val="Normal"/>
    <w:rsid w:val="008C033C"/>
    <w:pPr>
      <w:tabs>
        <w:tab w:val="left" w:pos="576"/>
        <w:tab w:val="left" w:pos="950"/>
      </w:tabs>
      <w:spacing w:line="334" w:lineRule="auto"/>
      <w:jc w:val="both"/>
    </w:pPr>
    <w:rPr>
      <w:sz w:val="20"/>
    </w:rPr>
  </w:style>
  <w:style w:type="paragraph" w:styleId="Caption">
    <w:name w:val="caption"/>
    <w:basedOn w:val="Normal"/>
    <w:next w:val="Normal"/>
    <w:qFormat/>
    <w:rsid w:val="008C033C"/>
    <w:pPr>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after="120"/>
      <w:jc w:val="center"/>
    </w:pPr>
    <w:rPr>
      <w:rFonts w:ascii="Arial" w:hAnsi="Arial"/>
      <w:b/>
      <w:sz w:val="28"/>
    </w:rPr>
  </w:style>
  <w:style w:type="paragraph" w:styleId="BodyTextIndent">
    <w:name w:val="Body Text Indent"/>
    <w:basedOn w:val="Normal"/>
    <w:rsid w:val="008C033C"/>
    <w:pPr>
      <w:widowControl/>
      <w:tabs>
        <w:tab w:val="left" w:pos="-1080"/>
        <w:tab w:val="left" w:pos="-720"/>
        <w:tab w:val="left" w:pos="0"/>
        <w:tab w:val="left" w:pos="720"/>
        <w:tab w:val="left" w:pos="1080"/>
        <w:tab w:val="left" w:pos="1440"/>
        <w:tab w:val="left" w:pos="1620"/>
      </w:tabs>
      <w:spacing w:line="240" w:lineRule="exact"/>
      <w:ind w:left="720" w:hanging="720"/>
      <w:jc w:val="both"/>
    </w:pPr>
    <w:rPr>
      <w:sz w:val="20"/>
    </w:rPr>
  </w:style>
  <w:style w:type="paragraph" w:styleId="BodyText">
    <w:name w:val="Body Text"/>
    <w:basedOn w:val="Normal"/>
    <w:rsid w:val="008C033C"/>
    <w:pPr>
      <w:spacing w:line="240" w:lineRule="exact"/>
      <w:jc w:val="both"/>
    </w:pPr>
    <w:rPr>
      <w:b/>
      <w:sz w:val="20"/>
    </w:rPr>
  </w:style>
  <w:style w:type="paragraph" w:styleId="BodyTextIndent2">
    <w:name w:val="Body Text Indent 2"/>
    <w:basedOn w:val="Normal"/>
    <w:rsid w:val="008C033C"/>
    <w:pPr>
      <w:widowControl/>
      <w:tabs>
        <w:tab w:val="left" w:pos="-1080"/>
        <w:tab w:val="left" w:pos="-720"/>
        <w:tab w:val="left" w:pos="720"/>
        <w:tab w:val="left" w:pos="1080"/>
        <w:tab w:val="left" w:pos="1440"/>
        <w:tab w:val="left" w:pos="1980"/>
        <w:tab w:val="left" w:pos="2250"/>
      </w:tabs>
      <w:spacing w:line="335" w:lineRule="exact"/>
      <w:ind w:left="1080" w:hanging="1080"/>
      <w:jc w:val="both"/>
    </w:pPr>
    <w:rPr>
      <w:b/>
    </w:rPr>
  </w:style>
  <w:style w:type="paragraph" w:styleId="BodyTextIndent3">
    <w:name w:val="Body Text Indent 3"/>
    <w:basedOn w:val="Normal"/>
    <w:rsid w:val="008C033C"/>
    <w:pPr>
      <w:widowControl/>
      <w:tabs>
        <w:tab w:val="left" w:pos="720"/>
        <w:tab w:val="left" w:pos="1080"/>
        <w:tab w:val="left" w:pos="1440"/>
        <w:tab w:val="left" w:pos="1710"/>
        <w:tab w:val="left" w:pos="1980"/>
        <w:tab w:val="left" w:pos="2880"/>
      </w:tabs>
      <w:spacing w:line="240" w:lineRule="exact"/>
      <w:ind w:left="1080" w:hanging="1080"/>
      <w:jc w:val="both"/>
    </w:pPr>
    <w:rPr>
      <w:b/>
      <w:sz w:val="20"/>
    </w:rPr>
  </w:style>
  <w:style w:type="paragraph" w:styleId="Header">
    <w:name w:val="header"/>
    <w:basedOn w:val="Normal"/>
    <w:rsid w:val="008C033C"/>
    <w:pPr>
      <w:tabs>
        <w:tab w:val="center" w:pos="4320"/>
        <w:tab w:val="right" w:pos="8640"/>
      </w:tabs>
    </w:pPr>
  </w:style>
  <w:style w:type="paragraph" w:styleId="Footer">
    <w:name w:val="footer"/>
    <w:basedOn w:val="Normal"/>
    <w:link w:val="FooterChar"/>
    <w:uiPriority w:val="99"/>
    <w:rsid w:val="008C033C"/>
    <w:pPr>
      <w:tabs>
        <w:tab w:val="center" w:pos="4320"/>
        <w:tab w:val="right" w:pos="8640"/>
      </w:tabs>
    </w:pPr>
  </w:style>
  <w:style w:type="paragraph" w:styleId="DocumentMap">
    <w:name w:val="Document Map"/>
    <w:basedOn w:val="Normal"/>
    <w:semiHidden/>
    <w:rsid w:val="008C033C"/>
    <w:pPr>
      <w:shd w:val="clear" w:color="auto" w:fill="000080"/>
    </w:pPr>
    <w:rPr>
      <w:rFonts w:ascii="Tahoma" w:hAnsi="Tahoma"/>
    </w:rPr>
  </w:style>
  <w:style w:type="character" w:styleId="Hyperlink">
    <w:name w:val="Hyperlink"/>
    <w:basedOn w:val="DefaultParagraphFont"/>
    <w:rsid w:val="008C033C"/>
    <w:rPr>
      <w:color w:val="0000FF"/>
      <w:u w:val="single"/>
    </w:rPr>
  </w:style>
  <w:style w:type="paragraph" w:styleId="BalloonText">
    <w:name w:val="Balloon Text"/>
    <w:basedOn w:val="Normal"/>
    <w:semiHidden/>
    <w:rsid w:val="000B5B51"/>
    <w:rPr>
      <w:rFonts w:ascii="Tahoma" w:hAnsi="Tahoma" w:cs="Tahoma"/>
      <w:sz w:val="16"/>
      <w:szCs w:val="16"/>
    </w:rPr>
  </w:style>
  <w:style w:type="character" w:customStyle="1" w:styleId="FooterChar">
    <w:name w:val="Footer Char"/>
    <w:basedOn w:val="DefaultParagraphFont"/>
    <w:link w:val="Footer"/>
    <w:uiPriority w:val="99"/>
    <w:rsid w:val="00513539"/>
    <w:rPr>
      <w:rFonts w:ascii="Courier New" w:hAnsi="Courier New"/>
      <w:snapToGrid w:val="0"/>
      <w:sz w:val="24"/>
    </w:rPr>
  </w:style>
  <w:style w:type="paragraph" w:customStyle="1" w:styleId="IMnoparts">
    <w:name w:val="IM no parts"/>
    <w:basedOn w:val="Normal"/>
    <w:rsid w:val="001A7B34"/>
    <w:pPr>
      <w:widowControl/>
      <w:tabs>
        <w:tab w:val="left" w:pos="-1440"/>
        <w:tab w:val="left" w:pos="-720"/>
        <w:tab w:val="left" w:pos="0"/>
        <w:tab w:val="left" w:pos="720"/>
        <w:tab w:val="left" w:pos="1080"/>
      </w:tabs>
      <w:ind w:left="720" w:hanging="720"/>
      <w:jc w:val="both"/>
    </w:pPr>
    <w:rPr>
      <w:sz w:val="20"/>
    </w:rPr>
  </w:style>
  <w:style w:type="paragraph" w:customStyle="1" w:styleId="IMwithparts">
    <w:name w:val="IM with parts"/>
    <w:basedOn w:val="Normal"/>
    <w:rsid w:val="001A7B34"/>
    <w:pPr>
      <w:widowControl/>
      <w:tabs>
        <w:tab w:val="left" w:pos="-1440"/>
        <w:tab w:val="left" w:pos="-720"/>
        <w:tab w:val="left" w:pos="0"/>
        <w:tab w:val="left" w:pos="720"/>
        <w:tab w:val="left" w:pos="1080"/>
      </w:tabs>
      <w:ind w:left="1080" w:hanging="1080"/>
      <w:jc w:val="both"/>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14747">
      <w:bodyDiv w:val="1"/>
      <w:marLeft w:val="0"/>
      <w:marRight w:val="0"/>
      <w:marTop w:val="0"/>
      <w:marBottom w:val="0"/>
      <w:divBdr>
        <w:top w:val="none" w:sz="0" w:space="0" w:color="auto"/>
        <w:left w:val="none" w:sz="0" w:space="0" w:color="auto"/>
        <w:bottom w:val="none" w:sz="0" w:space="0" w:color="auto"/>
        <w:right w:val="none" w:sz="0" w:space="0" w:color="auto"/>
      </w:divBdr>
    </w:div>
    <w:div w:id="414591032">
      <w:bodyDiv w:val="1"/>
      <w:marLeft w:val="0"/>
      <w:marRight w:val="0"/>
      <w:marTop w:val="0"/>
      <w:marBottom w:val="0"/>
      <w:divBdr>
        <w:top w:val="none" w:sz="0" w:space="0" w:color="auto"/>
        <w:left w:val="none" w:sz="0" w:space="0" w:color="auto"/>
        <w:bottom w:val="none" w:sz="0" w:space="0" w:color="auto"/>
        <w:right w:val="none" w:sz="0" w:space="0" w:color="auto"/>
      </w:divBdr>
    </w:div>
    <w:div w:id="431631369">
      <w:bodyDiv w:val="1"/>
      <w:marLeft w:val="0"/>
      <w:marRight w:val="0"/>
      <w:marTop w:val="0"/>
      <w:marBottom w:val="0"/>
      <w:divBdr>
        <w:top w:val="none" w:sz="0" w:space="0" w:color="auto"/>
        <w:left w:val="none" w:sz="0" w:space="0" w:color="auto"/>
        <w:bottom w:val="none" w:sz="0" w:space="0" w:color="auto"/>
        <w:right w:val="none" w:sz="0" w:space="0" w:color="auto"/>
      </w:divBdr>
    </w:div>
    <w:div w:id="760223103">
      <w:bodyDiv w:val="1"/>
      <w:marLeft w:val="0"/>
      <w:marRight w:val="0"/>
      <w:marTop w:val="0"/>
      <w:marBottom w:val="0"/>
      <w:divBdr>
        <w:top w:val="none" w:sz="0" w:space="0" w:color="auto"/>
        <w:left w:val="none" w:sz="0" w:space="0" w:color="auto"/>
        <w:bottom w:val="none" w:sz="0" w:space="0" w:color="auto"/>
        <w:right w:val="none" w:sz="0" w:space="0" w:color="auto"/>
      </w:divBdr>
    </w:div>
    <w:div w:id="771902508">
      <w:bodyDiv w:val="1"/>
      <w:marLeft w:val="0"/>
      <w:marRight w:val="0"/>
      <w:marTop w:val="0"/>
      <w:marBottom w:val="0"/>
      <w:divBdr>
        <w:top w:val="none" w:sz="0" w:space="0" w:color="auto"/>
        <w:left w:val="none" w:sz="0" w:space="0" w:color="auto"/>
        <w:bottom w:val="none" w:sz="0" w:space="0" w:color="auto"/>
        <w:right w:val="none" w:sz="0" w:space="0" w:color="auto"/>
      </w:divBdr>
    </w:div>
    <w:div w:id="1510290488">
      <w:bodyDiv w:val="1"/>
      <w:marLeft w:val="0"/>
      <w:marRight w:val="0"/>
      <w:marTop w:val="0"/>
      <w:marBottom w:val="0"/>
      <w:divBdr>
        <w:top w:val="none" w:sz="0" w:space="0" w:color="auto"/>
        <w:left w:val="none" w:sz="0" w:space="0" w:color="auto"/>
        <w:bottom w:val="none" w:sz="0" w:space="0" w:color="auto"/>
        <w:right w:val="none" w:sz="0" w:space="0" w:color="auto"/>
      </w:divBdr>
    </w:div>
    <w:div w:id="21141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19</Pages>
  <Words>3512</Words>
  <Characters>20025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Financial Statements, Cash Flows, and Taxes</vt:lpstr>
    </vt:vector>
  </TitlesOfParts>
  <Company>University of Tennessee</Company>
  <LinksUpToDate>false</LinksUpToDate>
  <CharactersWithSpaces>23491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Statements, Cash Flows, and Taxes</dc:title>
  <dc:subject>Instructor's Manual</dc:subject>
  <dc:creator>Mike Ehrhardt, Phillip Daves</dc:creator>
  <cp:lastModifiedBy>Mike Ehrhardt</cp:lastModifiedBy>
  <cp:revision>15</cp:revision>
  <cp:lastPrinted>2003-12-18T09:16:00Z</cp:lastPrinted>
  <dcterms:created xsi:type="dcterms:W3CDTF">2013-10-07T00:54:00Z</dcterms:created>
  <dcterms:modified xsi:type="dcterms:W3CDTF">2015-02-14T15:01:00Z</dcterms:modified>
</cp:coreProperties>
</file>